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1CE" w:rsidRPr="006E00A1" w:rsidRDefault="00BB2DD4" w:rsidP="00AB11C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  <w:bookmarkStart w:id="0" w:name="_GoBack"/>
      <w:bookmarkEnd w:id="0"/>
      <w:r>
        <w:rPr>
          <w:noProof/>
          <w:szCs w:val="22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69850</wp:posOffset>
            </wp:positionH>
            <wp:positionV relativeFrom="paragraph">
              <wp:posOffset>189865</wp:posOffset>
            </wp:positionV>
            <wp:extent cx="2374900" cy="830580"/>
            <wp:effectExtent l="0" t="0" r="6350" b="7620"/>
            <wp:wrapNone/>
            <wp:docPr id="15" name="Afbeelding 15" descr="CKZ-Deflogo-kl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KZ-Deflogo-kleu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5238750</wp:posOffset>
            </wp:positionH>
            <wp:positionV relativeFrom="paragraph">
              <wp:posOffset>189865</wp:posOffset>
            </wp:positionV>
            <wp:extent cx="1143000" cy="857250"/>
            <wp:effectExtent l="0" t="0" r="0" b="0"/>
            <wp:wrapNone/>
            <wp:docPr id="14" name="Afbeelding 14" descr="http://www.hetalternatief.org/Logo%20NIV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hetalternatief.org/Logo%20NIVEL.gif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11CE">
        <w:rPr>
          <w:szCs w:val="22"/>
        </w:rPr>
        <w:tab/>
      </w:r>
      <w:r w:rsidR="00AB11CE">
        <w:rPr>
          <w:szCs w:val="22"/>
        </w:rPr>
        <w:tab/>
      </w:r>
      <w:r w:rsidR="00AB11CE">
        <w:rPr>
          <w:szCs w:val="22"/>
        </w:rPr>
        <w:tab/>
      </w:r>
      <w:r w:rsidR="00AB11CE">
        <w:rPr>
          <w:szCs w:val="22"/>
        </w:rPr>
        <w:tab/>
      </w:r>
      <w:r w:rsidR="00AB11CE">
        <w:rPr>
          <w:szCs w:val="22"/>
        </w:rPr>
        <w:tab/>
        <w:t xml:space="preserve">       </w:t>
      </w:r>
    </w:p>
    <w:p w:rsidR="00AB11CE" w:rsidRPr="006E00A1" w:rsidRDefault="00AB11CE" w:rsidP="00AB11C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AB11CE" w:rsidRDefault="00AB11CE" w:rsidP="00AB11C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AB11CE" w:rsidRDefault="00AB11CE" w:rsidP="00AB11C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AB11CE" w:rsidRDefault="00AB11CE" w:rsidP="00AB11C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AB11CE" w:rsidRPr="006E00A1" w:rsidRDefault="00AB11CE" w:rsidP="00AB11C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AB11CE" w:rsidRPr="006E00A1" w:rsidRDefault="00AB11CE" w:rsidP="00AB11C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 w:val="40"/>
          <w:szCs w:val="40"/>
        </w:rPr>
      </w:pPr>
    </w:p>
    <w:p w:rsidR="00C63127" w:rsidRDefault="00C63127" w:rsidP="00DF61E5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AB11CE" w:rsidRDefault="00AB11CE" w:rsidP="00DF61E5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 w:rsidRPr="00283325">
        <w:rPr>
          <w:rFonts w:ascii="Arial" w:hAnsi="Arial" w:cs="Arial"/>
          <w:b/>
          <w:sz w:val="40"/>
          <w:szCs w:val="40"/>
        </w:rPr>
        <w:t>Vragenlijst</w:t>
      </w:r>
    </w:p>
    <w:p w:rsidR="00C63127" w:rsidRPr="00283325" w:rsidRDefault="00C63127" w:rsidP="00DF61E5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8D121F" w:rsidRDefault="00AB11CE" w:rsidP="0002288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Ervaringen met de ziekenhuiszorg bij </w:t>
      </w:r>
    </w:p>
    <w:p w:rsidR="00AB11CE" w:rsidRPr="00283325" w:rsidRDefault="0002288E" w:rsidP="0002288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een </w:t>
      </w:r>
      <w:r w:rsidR="00AB11CE">
        <w:rPr>
          <w:rFonts w:ascii="Arial" w:hAnsi="Arial" w:cs="Arial"/>
          <w:b/>
          <w:sz w:val="40"/>
          <w:szCs w:val="40"/>
        </w:rPr>
        <w:t>totale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AB11CE">
        <w:rPr>
          <w:rFonts w:ascii="Arial" w:hAnsi="Arial" w:cs="Arial"/>
          <w:b/>
          <w:sz w:val="40"/>
          <w:szCs w:val="40"/>
        </w:rPr>
        <w:t>heup</w:t>
      </w:r>
      <w:r w:rsidR="00C63127">
        <w:rPr>
          <w:rFonts w:ascii="Arial" w:hAnsi="Arial" w:cs="Arial"/>
          <w:b/>
          <w:sz w:val="40"/>
          <w:szCs w:val="40"/>
        </w:rPr>
        <w:t xml:space="preserve">- of </w:t>
      </w:r>
      <w:r w:rsidR="00AB11CE">
        <w:rPr>
          <w:rFonts w:ascii="Arial" w:hAnsi="Arial" w:cs="Arial"/>
          <w:b/>
          <w:sz w:val="40"/>
          <w:szCs w:val="40"/>
        </w:rPr>
        <w:t>knieoperatie</w:t>
      </w:r>
    </w:p>
    <w:p w:rsidR="00AB11CE" w:rsidRDefault="00AB11CE" w:rsidP="00DF61E5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 w:val="40"/>
          <w:szCs w:val="40"/>
        </w:rPr>
      </w:pPr>
    </w:p>
    <w:p w:rsidR="0002288E" w:rsidRDefault="009D0FD1" w:rsidP="0002288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360" w:lineRule="auto"/>
        <w:jc w:val="center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Bestemd voor personen van 16</w:t>
      </w:r>
      <w:r w:rsidR="0002288E" w:rsidRPr="0002288E">
        <w:rPr>
          <w:rFonts w:ascii="Arial" w:hAnsi="Arial" w:cs="Arial"/>
          <w:i/>
          <w:sz w:val="32"/>
          <w:szCs w:val="32"/>
        </w:rPr>
        <w:t xml:space="preserve"> jaar en ouder die </w:t>
      </w:r>
    </w:p>
    <w:p w:rsidR="0002288E" w:rsidRPr="0002288E" w:rsidRDefault="0002288E" w:rsidP="0002288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360" w:lineRule="auto"/>
        <w:jc w:val="center"/>
        <w:rPr>
          <w:rFonts w:ascii="Arial" w:hAnsi="Arial" w:cs="Arial"/>
          <w:i/>
          <w:sz w:val="32"/>
          <w:szCs w:val="32"/>
        </w:rPr>
      </w:pPr>
      <w:r w:rsidRPr="0002288E">
        <w:rPr>
          <w:rFonts w:ascii="Arial" w:hAnsi="Arial" w:cs="Arial"/>
          <w:i/>
          <w:sz w:val="32"/>
          <w:szCs w:val="32"/>
        </w:rPr>
        <w:t>een totale heup- of knieoperatie hebben ondergaan</w:t>
      </w:r>
    </w:p>
    <w:p w:rsidR="0002288E" w:rsidRPr="0002288E" w:rsidRDefault="0002288E" w:rsidP="0002288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240" w:lineRule="auto"/>
        <w:jc w:val="center"/>
        <w:rPr>
          <w:rFonts w:ascii="Arial" w:hAnsi="Arial" w:cs="Arial"/>
          <w:sz w:val="32"/>
          <w:szCs w:val="32"/>
        </w:rPr>
      </w:pPr>
    </w:p>
    <w:p w:rsidR="00AB11CE" w:rsidRPr="0002288E" w:rsidRDefault="00AB11CE" w:rsidP="0002288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240" w:lineRule="auto"/>
        <w:jc w:val="center"/>
        <w:rPr>
          <w:rFonts w:ascii="Arial" w:hAnsi="Arial" w:cs="Arial"/>
          <w:sz w:val="32"/>
          <w:szCs w:val="32"/>
        </w:rPr>
      </w:pPr>
    </w:p>
    <w:p w:rsidR="00AB11CE" w:rsidRPr="0002288E" w:rsidRDefault="008D121F" w:rsidP="0002288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CQ-index Heup/k</w:t>
      </w:r>
      <w:r w:rsidR="00AB11CE" w:rsidRPr="0002288E">
        <w:rPr>
          <w:rFonts w:ascii="Arial" w:hAnsi="Arial" w:cs="Arial"/>
          <w:sz w:val="32"/>
          <w:szCs w:val="32"/>
        </w:rPr>
        <w:t>nieoperatie</w:t>
      </w:r>
      <w:r w:rsidR="0002288E">
        <w:rPr>
          <w:rFonts w:ascii="Arial" w:hAnsi="Arial" w:cs="Arial"/>
          <w:sz w:val="32"/>
          <w:szCs w:val="32"/>
        </w:rPr>
        <w:t xml:space="preserve"> (Z</w:t>
      </w:r>
      <w:r w:rsidR="00DF61E5" w:rsidRPr="0002288E">
        <w:rPr>
          <w:rFonts w:ascii="Arial" w:hAnsi="Arial" w:cs="Arial"/>
          <w:sz w:val="32"/>
          <w:szCs w:val="32"/>
        </w:rPr>
        <w:t>iekenhuiszorg)</w:t>
      </w:r>
    </w:p>
    <w:p w:rsidR="00AB11CE" w:rsidRPr="0002288E" w:rsidRDefault="00AB11CE" w:rsidP="0002288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240" w:lineRule="auto"/>
        <w:jc w:val="center"/>
        <w:rPr>
          <w:rFonts w:ascii="Arial" w:hAnsi="Arial" w:cs="Arial"/>
          <w:sz w:val="32"/>
          <w:szCs w:val="32"/>
        </w:rPr>
      </w:pPr>
    </w:p>
    <w:p w:rsidR="00AB11CE" w:rsidRPr="0002288E" w:rsidRDefault="00AB11CE" w:rsidP="0002288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240" w:lineRule="auto"/>
        <w:jc w:val="center"/>
        <w:rPr>
          <w:rFonts w:ascii="Arial" w:hAnsi="Arial" w:cs="Arial"/>
          <w:sz w:val="32"/>
          <w:szCs w:val="32"/>
        </w:rPr>
      </w:pPr>
      <w:r w:rsidRPr="0002288E">
        <w:rPr>
          <w:rFonts w:ascii="Arial" w:hAnsi="Arial" w:cs="Arial"/>
          <w:sz w:val="32"/>
          <w:szCs w:val="32"/>
        </w:rPr>
        <w:t>Vers</w:t>
      </w:r>
      <w:r w:rsidR="009D0FD1">
        <w:rPr>
          <w:rFonts w:ascii="Arial" w:hAnsi="Arial" w:cs="Arial"/>
          <w:sz w:val="32"/>
          <w:szCs w:val="32"/>
        </w:rPr>
        <w:t>ie 3.2</w:t>
      </w:r>
    </w:p>
    <w:p w:rsidR="00AB11CE" w:rsidRPr="006E00A1" w:rsidRDefault="00AB11CE" w:rsidP="0002288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240" w:lineRule="auto"/>
        <w:jc w:val="center"/>
        <w:rPr>
          <w:szCs w:val="22"/>
        </w:rPr>
      </w:pPr>
    </w:p>
    <w:p w:rsidR="00AB11CE" w:rsidRPr="006E00A1" w:rsidRDefault="00AB11CE" w:rsidP="00AB11C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AB11CE" w:rsidRPr="006E00A1" w:rsidRDefault="00AB11CE" w:rsidP="00AB11C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AB11CE" w:rsidRPr="006E00A1" w:rsidRDefault="00AB11CE" w:rsidP="00AB11C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AB11CE" w:rsidRPr="006E00A1" w:rsidRDefault="00AB11CE" w:rsidP="00AB11C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AB11CE" w:rsidRDefault="00AB11CE" w:rsidP="00AB11C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b/>
          <w:szCs w:val="22"/>
        </w:rPr>
      </w:pPr>
    </w:p>
    <w:p w:rsidR="0002288E" w:rsidRDefault="0002288E" w:rsidP="00AB11C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20"/>
        </w:rPr>
      </w:pPr>
    </w:p>
    <w:p w:rsidR="0002288E" w:rsidRDefault="0002288E" w:rsidP="00AB11C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20"/>
        </w:rPr>
      </w:pPr>
    </w:p>
    <w:p w:rsidR="0002288E" w:rsidRDefault="0002288E" w:rsidP="00AB11C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20"/>
        </w:rPr>
      </w:pPr>
    </w:p>
    <w:p w:rsidR="00C63127" w:rsidRDefault="00C63127" w:rsidP="00AB11C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20"/>
        </w:rPr>
      </w:pPr>
    </w:p>
    <w:p w:rsidR="00C63127" w:rsidRDefault="00C63127" w:rsidP="00AB11C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20"/>
        </w:rPr>
      </w:pPr>
    </w:p>
    <w:p w:rsidR="00C63127" w:rsidRDefault="00C63127" w:rsidP="00AB11C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20"/>
        </w:rPr>
      </w:pPr>
    </w:p>
    <w:p w:rsidR="0002288E" w:rsidRDefault="0002288E" w:rsidP="00AB11C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20"/>
        </w:rPr>
      </w:pPr>
    </w:p>
    <w:p w:rsidR="00DF61E5" w:rsidRPr="004502EB" w:rsidRDefault="00DF61E5" w:rsidP="00DF61E5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left" w:pos="1701"/>
        </w:tabs>
        <w:jc w:val="center"/>
        <w:rPr>
          <w:rFonts w:ascii="Arial" w:hAnsi="Arial" w:cs="Arial"/>
          <w:b/>
          <w:bCs/>
          <w:szCs w:val="22"/>
        </w:rPr>
      </w:pPr>
      <w:r w:rsidRPr="004502EB">
        <w:rPr>
          <w:rFonts w:ascii="Arial" w:hAnsi="Arial" w:cs="Arial"/>
          <w:b/>
          <w:bCs/>
          <w:szCs w:val="22"/>
        </w:rPr>
        <w:t xml:space="preserve">Deze specifieke vragenlijst is gebaseerd op internationaal gebruikte </w:t>
      </w:r>
      <w:r w:rsidRPr="004502EB">
        <w:rPr>
          <w:rFonts w:ascii="Arial" w:hAnsi="Arial" w:cs="Arial"/>
          <w:b/>
        </w:rPr>
        <w:t>CAHPS</w:t>
      </w:r>
      <w:r w:rsidRPr="004502EB">
        <w:rPr>
          <w:rFonts w:ascii="Arial" w:hAnsi="Arial" w:cs="Arial"/>
          <w:b/>
          <w:bCs/>
          <w:vertAlign w:val="superscript"/>
        </w:rPr>
        <w:t>®</w:t>
      </w:r>
      <w:r w:rsidRPr="004502EB">
        <w:rPr>
          <w:rFonts w:ascii="Arial" w:hAnsi="Arial" w:cs="Arial"/>
          <w:b/>
          <w:bCs/>
          <w:szCs w:val="22"/>
        </w:rPr>
        <w:t xml:space="preserve"> vragenlijsten en kwalitatief onderzoek. De vragenlijst is ontwikkeld door het NIVEL.</w:t>
      </w:r>
    </w:p>
    <w:p w:rsidR="00DF61E5" w:rsidRPr="004502EB" w:rsidRDefault="00DF61E5" w:rsidP="00DF61E5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</w:p>
    <w:p w:rsidR="00DF61E5" w:rsidRPr="004502EB" w:rsidRDefault="00DF61E5" w:rsidP="00DF61E5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</w:p>
    <w:p w:rsidR="00DF61E5" w:rsidRPr="004502EB" w:rsidRDefault="00DF61E5" w:rsidP="00DF61E5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  <w:r w:rsidRPr="004502EB">
        <w:rPr>
          <w:rFonts w:ascii="Arial" w:hAnsi="Arial" w:cs="Arial"/>
          <w:szCs w:val="22"/>
        </w:rPr>
        <w:t>Het basisontwerp van de CQI meetinstrumenten is ontwikkeld door het NIVEL, in samenwerking met de afdeling Sociale Geneeskunde van het AMC.</w:t>
      </w:r>
    </w:p>
    <w:p w:rsidR="00AB11CE" w:rsidRPr="00CB225D" w:rsidRDefault="00C63127" w:rsidP="00AB1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b/>
          <w:szCs w:val="22"/>
          <w:u w:val="single"/>
        </w:rPr>
      </w:pPr>
      <w:r>
        <w:rPr>
          <w:rFonts w:ascii="Arial" w:hAnsi="Arial" w:cs="Arial"/>
          <w:b/>
          <w:szCs w:val="22"/>
          <w:u w:val="single"/>
        </w:rPr>
        <w:br w:type="page"/>
      </w:r>
      <w:r w:rsidR="00AB11CE" w:rsidRPr="00CB225D">
        <w:rPr>
          <w:rFonts w:ascii="Arial" w:hAnsi="Arial" w:cs="Arial"/>
          <w:b/>
          <w:szCs w:val="22"/>
          <w:u w:val="single"/>
        </w:rPr>
        <w:lastRenderedPageBreak/>
        <w:t xml:space="preserve">INTRODUCTIE </w:t>
      </w:r>
    </w:p>
    <w:p w:rsidR="00AB11CE" w:rsidRPr="0024109D" w:rsidRDefault="00AB11CE" w:rsidP="00AB1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b/>
          <w:sz w:val="24"/>
        </w:rPr>
      </w:pPr>
    </w:p>
    <w:p w:rsidR="00AB11CE" w:rsidRPr="00CB225D" w:rsidRDefault="00AB11CE" w:rsidP="00AB1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both"/>
        <w:rPr>
          <w:rFonts w:ascii="Arial" w:hAnsi="Arial" w:cs="Arial"/>
          <w:i/>
          <w:sz w:val="20"/>
        </w:rPr>
      </w:pPr>
      <w:r w:rsidRPr="00CB225D">
        <w:rPr>
          <w:rFonts w:ascii="Arial" w:hAnsi="Arial" w:cs="Arial"/>
          <w:sz w:val="20"/>
        </w:rPr>
        <w:t xml:space="preserve">Deze vragenlijst gaat over uw ervaringen met de ziekenhuiszorg bij een totale heupoperatie of een totale knieoperatie. Wij stellen het zeer op prijs als u deze vragenlijst wilt invullen. </w:t>
      </w:r>
      <w:r w:rsidRPr="00CB225D">
        <w:rPr>
          <w:rFonts w:ascii="Arial" w:hAnsi="Arial" w:cs="Arial"/>
          <w:bCs/>
          <w:iCs/>
          <w:sz w:val="20"/>
        </w:rPr>
        <w:t>Het invullen van dez</w:t>
      </w:r>
      <w:r w:rsidR="0002288E">
        <w:rPr>
          <w:rFonts w:ascii="Arial" w:hAnsi="Arial" w:cs="Arial"/>
          <w:bCs/>
          <w:iCs/>
          <w:sz w:val="20"/>
        </w:rPr>
        <w:t xml:space="preserve">e vragenlijst duurt ongeveer 15 </w:t>
      </w:r>
      <w:r w:rsidR="0002288E" w:rsidRPr="00CB225D">
        <w:rPr>
          <w:rFonts w:ascii="Arial" w:hAnsi="Arial" w:cs="Arial"/>
          <w:bCs/>
          <w:iCs/>
          <w:sz w:val="20"/>
        </w:rPr>
        <w:t xml:space="preserve">minuten. </w:t>
      </w:r>
    </w:p>
    <w:p w:rsidR="00AB11CE" w:rsidRPr="00CB225D" w:rsidRDefault="00AB11CE" w:rsidP="00AB1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both"/>
        <w:rPr>
          <w:rFonts w:ascii="Arial" w:hAnsi="Arial" w:cs="Arial"/>
          <w:sz w:val="20"/>
        </w:rPr>
      </w:pPr>
    </w:p>
    <w:p w:rsidR="00AB11CE" w:rsidRPr="00CB225D" w:rsidRDefault="00AB11CE" w:rsidP="00AB1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CB225D">
        <w:rPr>
          <w:rFonts w:ascii="Arial" w:hAnsi="Arial" w:cs="Arial"/>
          <w:sz w:val="20"/>
        </w:rPr>
        <w:t xml:space="preserve">De vragenlijst wordt </w:t>
      </w:r>
      <w:r w:rsidRPr="00CB225D">
        <w:rPr>
          <w:rFonts w:ascii="Arial" w:hAnsi="Arial" w:cs="Arial"/>
          <w:sz w:val="20"/>
          <w:u w:val="single"/>
        </w:rPr>
        <w:t>anoniem</w:t>
      </w:r>
      <w:r w:rsidRPr="00CB225D">
        <w:rPr>
          <w:rFonts w:ascii="Arial" w:hAnsi="Arial" w:cs="Arial"/>
          <w:sz w:val="20"/>
        </w:rPr>
        <w:t xml:space="preserve"> en vertrouwelijk gebruikt. Dit betekent dat niemand weet welke antwoorden u heeft gegeven. Ook worden uw gegevens niet met anderen gedeeld. Verder ziet u een nummer op de voorkant van deze vragenlijst staan. Dit nummer wordt ALLEEN gebruikt om te kijken of de vragenlijst al is teruggestuurd. U krijgt dan géén herinnering meer thuis gestuurd.. </w:t>
      </w:r>
    </w:p>
    <w:p w:rsidR="00AB11CE" w:rsidRPr="00CB225D" w:rsidRDefault="00AB11CE" w:rsidP="00AB1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</w:p>
    <w:p w:rsidR="0002288E" w:rsidRDefault="00AB11CE" w:rsidP="00AB1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both"/>
        <w:rPr>
          <w:rFonts w:ascii="Arial" w:hAnsi="Arial" w:cs="Arial"/>
          <w:sz w:val="20"/>
        </w:rPr>
      </w:pPr>
      <w:r w:rsidRPr="00CB225D">
        <w:rPr>
          <w:rFonts w:ascii="Arial" w:hAnsi="Arial" w:cs="Arial"/>
          <w:sz w:val="20"/>
        </w:rPr>
        <w:t>Deelname aan dit onderzoek is geheel vrijwillig</w:t>
      </w:r>
      <w:r w:rsidRPr="00CB225D">
        <w:rPr>
          <w:rFonts w:ascii="Arial" w:hAnsi="Arial" w:cs="Arial"/>
          <w:i/>
          <w:sz w:val="20"/>
        </w:rPr>
        <w:t xml:space="preserve">. </w:t>
      </w:r>
      <w:r w:rsidRPr="00CB225D">
        <w:rPr>
          <w:rFonts w:ascii="Arial" w:hAnsi="Arial" w:cs="Arial"/>
          <w:sz w:val="20"/>
        </w:rPr>
        <w:t xml:space="preserve">Het wel of niet meedoen aan dit onderzoek heeft géén gevolgen voor de zorg die u krijgt. Als u </w:t>
      </w:r>
      <w:r w:rsidRPr="00CB225D">
        <w:rPr>
          <w:rFonts w:ascii="Arial" w:hAnsi="Arial" w:cs="Arial"/>
          <w:sz w:val="20"/>
          <w:u w:val="single"/>
        </w:rPr>
        <w:t>niet</w:t>
      </w:r>
      <w:r w:rsidRPr="00CB225D">
        <w:rPr>
          <w:rFonts w:ascii="Arial" w:hAnsi="Arial" w:cs="Arial"/>
          <w:sz w:val="20"/>
        </w:rPr>
        <w:t xml:space="preserve"> wilt meedoen aan dit onderzoek, zet dan een kruisje </w:t>
      </w:r>
      <w:r w:rsidR="0002288E" w:rsidRPr="00CB225D">
        <w:rPr>
          <w:rFonts w:ascii="Arial" w:hAnsi="Arial" w:cs="Arial"/>
          <w:sz w:val="20"/>
        </w:rPr>
        <w:t xml:space="preserve">in </w:t>
      </w:r>
      <w:r w:rsidRPr="00CB225D">
        <w:rPr>
          <w:rFonts w:ascii="Arial" w:hAnsi="Arial" w:cs="Arial"/>
          <w:sz w:val="20"/>
        </w:rPr>
        <w:t xml:space="preserve">dit vakje </w:t>
      </w:r>
      <w:r w:rsidRPr="0002288E">
        <w:rPr>
          <w:rFonts w:ascii="Arial" w:hAnsi="Arial" w:cs="Arial"/>
          <w:sz w:val="24"/>
        </w:rPr>
        <w:sym w:font="Wingdings" w:char="F0A8"/>
      </w:r>
      <w:r w:rsidRPr="00CB225D">
        <w:rPr>
          <w:rFonts w:ascii="Arial" w:hAnsi="Arial" w:cs="Arial"/>
          <w:sz w:val="20"/>
        </w:rPr>
        <w:t xml:space="preserve">. </w:t>
      </w:r>
    </w:p>
    <w:p w:rsidR="00AB11CE" w:rsidRPr="00CB225D" w:rsidRDefault="00AB11CE" w:rsidP="00AB1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both"/>
        <w:rPr>
          <w:rFonts w:ascii="Arial" w:hAnsi="Arial" w:cs="Arial"/>
          <w:i/>
          <w:sz w:val="20"/>
        </w:rPr>
      </w:pPr>
      <w:r w:rsidRPr="00CB225D">
        <w:rPr>
          <w:rFonts w:ascii="Arial" w:hAnsi="Arial" w:cs="Arial"/>
          <w:sz w:val="20"/>
        </w:rPr>
        <w:t xml:space="preserve">Stuur daarna deze bladzijde terug in de antwoordenvelop. </w:t>
      </w:r>
    </w:p>
    <w:p w:rsidR="00AB11CE" w:rsidRPr="00CB225D" w:rsidRDefault="00AB11CE" w:rsidP="00AB1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</w:p>
    <w:p w:rsidR="00AB11CE" w:rsidRPr="00CB225D" w:rsidRDefault="00AB11CE" w:rsidP="00AB1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CB225D">
        <w:rPr>
          <w:rFonts w:ascii="Arial" w:hAnsi="Arial" w:cs="Arial"/>
          <w:sz w:val="20"/>
        </w:rPr>
        <w:t xml:space="preserve">Heeft u vragen, dan kunt u bellen met XXXX, telefoonnummer XXXX. </w:t>
      </w:r>
    </w:p>
    <w:p w:rsidR="00AB11CE" w:rsidRPr="00CB225D" w:rsidRDefault="00AB11CE" w:rsidP="00AB1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CB225D">
        <w:rPr>
          <w:rFonts w:ascii="Arial" w:hAnsi="Arial" w:cs="Arial"/>
          <w:sz w:val="20"/>
        </w:rPr>
        <w:t>Of  u kunt een email sturen naar: XXXX</w:t>
      </w:r>
    </w:p>
    <w:p w:rsidR="00AB11CE" w:rsidRPr="0024109D" w:rsidRDefault="00AB11CE" w:rsidP="00AB11CE">
      <w:pPr>
        <w:spacing w:line="280" w:lineRule="atLeast"/>
        <w:rPr>
          <w:rFonts w:ascii="Arial" w:hAnsi="Arial" w:cs="Arial"/>
          <w:szCs w:val="22"/>
        </w:rPr>
      </w:pPr>
    </w:p>
    <w:p w:rsidR="00AB11CE" w:rsidRPr="0024109D" w:rsidRDefault="00AB11CE" w:rsidP="00AB11CE">
      <w:pPr>
        <w:spacing w:line="280" w:lineRule="atLeast"/>
        <w:rPr>
          <w:rFonts w:ascii="Arial" w:hAnsi="Arial" w:cs="Arial"/>
          <w:szCs w:val="22"/>
        </w:rPr>
      </w:pPr>
    </w:p>
    <w:p w:rsidR="00AB11CE" w:rsidRPr="00CB225D" w:rsidRDefault="00AB11CE" w:rsidP="00AB11CE">
      <w:pPr>
        <w:spacing w:line="280" w:lineRule="atLeast"/>
        <w:rPr>
          <w:rFonts w:ascii="Arial" w:hAnsi="Arial" w:cs="Arial"/>
          <w:b/>
          <w:szCs w:val="22"/>
          <w:u w:val="single"/>
        </w:rPr>
      </w:pPr>
      <w:r w:rsidRPr="00CB225D">
        <w:rPr>
          <w:rFonts w:ascii="Arial" w:hAnsi="Arial" w:cs="Arial"/>
          <w:b/>
          <w:szCs w:val="22"/>
          <w:u w:val="single"/>
        </w:rPr>
        <w:t>INVULINSTRUCTIE</w:t>
      </w:r>
    </w:p>
    <w:p w:rsidR="00AB11CE" w:rsidRPr="0024109D" w:rsidRDefault="00AB11CE" w:rsidP="00AB11CE">
      <w:pPr>
        <w:spacing w:line="280" w:lineRule="atLeast"/>
        <w:rPr>
          <w:rFonts w:ascii="Arial" w:hAnsi="Arial" w:cs="Arial"/>
          <w:b/>
          <w:szCs w:val="22"/>
        </w:rPr>
      </w:pPr>
    </w:p>
    <w:p w:rsidR="00AB11CE" w:rsidRPr="00CB225D" w:rsidRDefault="00AB11CE" w:rsidP="00AB11CE">
      <w:pPr>
        <w:widowControl/>
        <w:numPr>
          <w:ilvl w:val="0"/>
          <w:numId w:val="25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CB225D">
        <w:rPr>
          <w:rFonts w:ascii="Arial" w:hAnsi="Arial" w:cs="Arial"/>
          <w:sz w:val="20"/>
        </w:rPr>
        <w:t xml:space="preserve">Het is belangrijk dat de vragen </w:t>
      </w:r>
      <w:r w:rsidRPr="00CB225D">
        <w:rPr>
          <w:rFonts w:ascii="Arial" w:hAnsi="Arial" w:cs="Arial"/>
          <w:sz w:val="20"/>
          <w:u w:val="single"/>
        </w:rPr>
        <w:t>alleen</w:t>
      </w:r>
      <w:r w:rsidRPr="00CB225D">
        <w:rPr>
          <w:rFonts w:ascii="Arial" w:hAnsi="Arial" w:cs="Arial"/>
          <w:sz w:val="20"/>
        </w:rPr>
        <w:t xml:space="preserve"> worden ingevuld door de persoon die in de begeleidende brief staat. Het is </w:t>
      </w:r>
      <w:r w:rsidRPr="00CB225D">
        <w:rPr>
          <w:rFonts w:ascii="Arial" w:hAnsi="Arial" w:cs="Arial"/>
          <w:sz w:val="20"/>
          <w:u w:val="single"/>
        </w:rPr>
        <w:t>niet</w:t>
      </w:r>
      <w:r w:rsidRPr="00CB225D">
        <w:rPr>
          <w:rFonts w:ascii="Arial" w:hAnsi="Arial" w:cs="Arial"/>
          <w:i/>
          <w:sz w:val="20"/>
        </w:rPr>
        <w:t xml:space="preserve"> </w:t>
      </w:r>
      <w:r w:rsidRPr="00CB225D">
        <w:rPr>
          <w:rFonts w:ascii="Arial" w:hAnsi="Arial" w:cs="Arial"/>
          <w:sz w:val="20"/>
        </w:rPr>
        <w:t>de bedoeling om de vragenlijst aan iemand anders door te geven.</w:t>
      </w:r>
    </w:p>
    <w:p w:rsidR="00AB11CE" w:rsidRPr="00CB225D" w:rsidRDefault="00AB11CE" w:rsidP="00AB11CE">
      <w:pPr>
        <w:tabs>
          <w:tab w:val="left" w:pos="360"/>
          <w:tab w:val="left" w:pos="1800"/>
        </w:tabs>
        <w:spacing w:line="280" w:lineRule="atLeast"/>
        <w:ind w:left="360"/>
        <w:rPr>
          <w:rFonts w:ascii="Arial" w:hAnsi="Arial" w:cs="Arial"/>
          <w:sz w:val="20"/>
        </w:rPr>
      </w:pPr>
    </w:p>
    <w:p w:rsidR="00AB11CE" w:rsidRPr="00CB225D" w:rsidRDefault="00AB11CE" w:rsidP="00AB11CE">
      <w:pPr>
        <w:widowControl/>
        <w:numPr>
          <w:ilvl w:val="0"/>
          <w:numId w:val="25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CB225D">
        <w:rPr>
          <w:rFonts w:ascii="Arial" w:hAnsi="Arial" w:cs="Arial"/>
          <w:sz w:val="20"/>
        </w:rPr>
        <w:t xml:space="preserve">De meeste vragen kunt u beantwoorden door een kruisje te zetten </w:t>
      </w:r>
      <w:r w:rsidRPr="00CB225D">
        <w:rPr>
          <w:rFonts w:ascii="Arial" w:hAnsi="Arial" w:cs="Arial"/>
          <w:bCs/>
          <w:iCs/>
          <w:sz w:val="20"/>
        </w:rPr>
        <w:t>in het vakje van uw keuze</w:t>
      </w:r>
      <w:r w:rsidRPr="00CB225D">
        <w:rPr>
          <w:rFonts w:ascii="Arial" w:hAnsi="Arial" w:cs="Arial"/>
          <w:sz w:val="20"/>
        </w:rPr>
        <w:t xml:space="preserve">. Kruisjes die buiten de vakjes staan worden door de computer niet gezien. </w:t>
      </w:r>
    </w:p>
    <w:p w:rsidR="00AB11CE" w:rsidRPr="00CB225D" w:rsidRDefault="00AB11CE" w:rsidP="00AB11CE">
      <w:pP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AB11CE" w:rsidRPr="00CB225D" w:rsidRDefault="00AB11CE" w:rsidP="00AB11CE">
      <w:pPr>
        <w:widowControl/>
        <w:numPr>
          <w:ilvl w:val="0"/>
          <w:numId w:val="25"/>
        </w:numPr>
        <w:spacing w:line="280" w:lineRule="atLeast"/>
        <w:jc w:val="both"/>
        <w:rPr>
          <w:rFonts w:ascii="Arial" w:hAnsi="Arial" w:cs="Arial"/>
          <w:sz w:val="20"/>
        </w:rPr>
      </w:pPr>
      <w:r w:rsidRPr="00CB225D">
        <w:rPr>
          <w:rFonts w:ascii="Arial" w:hAnsi="Arial" w:cs="Arial"/>
          <w:sz w:val="20"/>
        </w:rPr>
        <w:t>Bij sommige vragen zijn meerdere antwoorden mogelijk. Bij deze vragen staat aangegeven dat u meerdere vakjes kunt aankruisen.</w:t>
      </w:r>
    </w:p>
    <w:p w:rsidR="00AB11CE" w:rsidRPr="00CB225D" w:rsidRDefault="00AB11CE" w:rsidP="00AB11CE">
      <w:pP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AB11CE" w:rsidRPr="00CB225D" w:rsidRDefault="00AB11CE" w:rsidP="00AB11CE">
      <w:pPr>
        <w:widowControl/>
        <w:numPr>
          <w:ilvl w:val="0"/>
          <w:numId w:val="25"/>
        </w:numPr>
        <w:spacing w:line="280" w:lineRule="atLeast"/>
        <w:jc w:val="both"/>
        <w:rPr>
          <w:rFonts w:ascii="Arial" w:hAnsi="Arial" w:cs="Arial"/>
          <w:sz w:val="20"/>
        </w:rPr>
      </w:pPr>
      <w:r w:rsidRPr="00CB225D">
        <w:rPr>
          <w:rFonts w:ascii="Arial" w:hAnsi="Arial" w:cs="Arial"/>
          <w:sz w:val="20"/>
        </w:rPr>
        <w:t>Bij sommige vragen kunt u zelf een antwoord opschrijven. Wilt u dit met blokletters doen in het aangewezen vakje.</w:t>
      </w:r>
    </w:p>
    <w:p w:rsidR="00AB11CE" w:rsidRPr="00CB225D" w:rsidRDefault="00AB11CE" w:rsidP="00AB11CE">
      <w:pP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AB11CE" w:rsidRPr="00CB225D" w:rsidRDefault="00AB11CE" w:rsidP="00AB11CE">
      <w:pPr>
        <w:widowControl/>
        <w:numPr>
          <w:ilvl w:val="0"/>
          <w:numId w:val="25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CB225D">
        <w:rPr>
          <w:rFonts w:ascii="Arial" w:hAnsi="Arial" w:cs="Arial"/>
          <w:sz w:val="20"/>
        </w:rPr>
        <w:t xml:space="preserve">Soms wordt u gevraagd om enkele vragen in deze vragenlijst over te slaan. U ziet dan een pijltje met een opmerking. Deze opmerking geeft aan welke vraag u daarna moet beantwoorden. Dit ziet er als volgt uit: </w:t>
      </w:r>
    </w:p>
    <w:p w:rsidR="00AB11CE" w:rsidRPr="00CB225D" w:rsidRDefault="00AB11CE" w:rsidP="00AB11CE">
      <w:pPr>
        <w:tabs>
          <w:tab w:val="left" w:pos="994"/>
        </w:tabs>
        <w:spacing w:after="120" w:line="360" w:lineRule="atLeast"/>
        <w:rPr>
          <w:rFonts w:ascii="Arial" w:hAnsi="Arial" w:cs="Arial"/>
          <w:sz w:val="20"/>
        </w:rPr>
      </w:pPr>
      <w:r w:rsidRPr="00CB225D">
        <w:rPr>
          <w:rFonts w:ascii="Arial" w:hAnsi="Arial" w:cs="Arial"/>
          <w:sz w:val="20"/>
        </w:rPr>
        <w:tab/>
      </w:r>
      <w:r w:rsidRPr="00CB225D">
        <w:rPr>
          <w:rFonts w:ascii="Arial" w:hAnsi="Arial" w:cs="Arial"/>
          <w:sz w:val="20"/>
        </w:rPr>
        <w:tab/>
      </w:r>
      <w:r w:rsidRPr="00CB225D">
        <w:rPr>
          <w:rFonts w:ascii="Arial" w:hAnsi="Arial" w:cs="Arial"/>
          <w:sz w:val="20"/>
        </w:rPr>
        <w:sym w:font="Wingdings" w:char="F0FD"/>
      </w:r>
      <w:r w:rsidRPr="00CB225D">
        <w:rPr>
          <w:rFonts w:ascii="Arial" w:hAnsi="Arial" w:cs="Arial"/>
          <w:sz w:val="20"/>
        </w:rPr>
        <w:tab/>
        <w:t xml:space="preserve">Nee </w:t>
      </w:r>
      <w:r w:rsidRPr="00CB225D">
        <w:rPr>
          <w:rFonts w:ascii="Arial" w:eastAsia="Arial Unicode MS" w:hAnsi="Arial" w:cs="Arial"/>
          <w:b/>
          <w:bCs/>
          <w:sz w:val="20"/>
        </w:rPr>
        <w:sym w:font="Wingdings" w:char="F0E0"/>
      </w:r>
      <w:r w:rsidRPr="00CB225D">
        <w:rPr>
          <w:rFonts w:ascii="Arial" w:hAnsi="Arial" w:cs="Arial"/>
          <w:b/>
          <w:sz w:val="20"/>
        </w:rPr>
        <w:t xml:space="preserve"> </w:t>
      </w:r>
      <w:r w:rsidRPr="00CB225D">
        <w:rPr>
          <w:rFonts w:ascii="Arial" w:hAnsi="Arial" w:cs="Arial"/>
          <w:b/>
          <w:i/>
          <w:sz w:val="20"/>
        </w:rPr>
        <w:t xml:space="preserve">Ga door naar vraag 3 </w:t>
      </w:r>
    </w:p>
    <w:p w:rsidR="00AB11CE" w:rsidRPr="00CB225D" w:rsidRDefault="00AB11CE" w:rsidP="00AB11CE">
      <w:pPr>
        <w:spacing w:line="280" w:lineRule="atLeast"/>
        <w:ind w:left="708" w:firstLine="708"/>
        <w:rPr>
          <w:rFonts w:ascii="Arial" w:hAnsi="Arial" w:cs="Arial"/>
          <w:b/>
          <w:sz w:val="20"/>
        </w:rPr>
      </w:pPr>
      <w:r w:rsidRPr="00CB225D">
        <w:rPr>
          <w:rFonts w:ascii="Arial" w:eastAsia="Arial Unicode MS" w:hAnsi="Arial" w:cs="Arial"/>
          <w:sz w:val="20"/>
        </w:rPr>
        <w:sym w:font="Wingdings" w:char="F06F"/>
      </w:r>
      <w:r w:rsidRPr="00CB225D">
        <w:rPr>
          <w:rFonts w:ascii="Arial" w:hAnsi="Arial" w:cs="Arial"/>
          <w:sz w:val="20"/>
        </w:rPr>
        <w:tab/>
        <w:t>Ja</w:t>
      </w:r>
    </w:p>
    <w:p w:rsidR="00AB11CE" w:rsidRPr="00CB225D" w:rsidRDefault="00AB11CE" w:rsidP="00AB11CE">
      <w:pPr>
        <w:spacing w:line="280" w:lineRule="atLeast"/>
        <w:rPr>
          <w:rFonts w:ascii="Arial" w:hAnsi="Arial" w:cs="Arial"/>
          <w:b/>
          <w:sz w:val="20"/>
        </w:rPr>
      </w:pPr>
    </w:p>
    <w:p w:rsidR="00AB11CE" w:rsidRPr="00CB225D" w:rsidRDefault="00AB11CE" w:rsidP="00AB11CE">
      <w:pPr>
        <w:widowControl/>
        <w:numPr>
          <w:ilvl w:val="0"/>
          <w:numId w:val="26"/>
        </w:numPr>
        <w:spacing w:line="280" w:lineRule="atLeast"/>
        <w:rPr>
          <w:rFonts w:ascii="Arial" w:hAnsi="Arial" w:cs="Arial"/>
          <w:sz w:val="20"/>
        </w:rPr>
      </w:pPr>
      <w:r w:rsidRPr="00CB225D">
        <w:rPr>
          <w:rFonts w:ascii="Arial" w:hAnsi="Arial" w:cs="Arial"/>
          <w:sz w:val="20"/>
        </w:rPr>
        <w:t>Heeft u een antwoord ingevuld, maar wilt u dat later veranderen? Zet het verkeerd ingevulde hokje dan tussen haakjes en kruis een ander antwoord aan, op de volgende manier:</w:t>
      </w:r>
    </w:p>
    <w:p w:rsidR="00AB11CE" w:rsidRPr="00CB225D" w:rsidRDefault="00AB11CE" w:rsidP="00AB11CE">
      <w:pPr>
        <w:spacing w:line="400" w:lineRule="atLeast"/>
        <w:rPr>
          <w:rFonts w:ascii="Arial" w:hAnsi="Arial" w:cs="Arial"/>
          <w:sz w:val="20"/>
        </w:rPr>
      </w:pPr>
      <w:r w:rsidRPr="00CB225D">
        <w:rPr>
          <w:rFonts w:ascii="Arial" w:hAnsi="Arial" w:cs="Arial"/>
          <w:sz w:val="20"/>
        </w:rPr>
        <w:tab/>
      </w:r>
      <w:r w:rsidRPr="00CB225D">
        <w:rPr>
          <w:rFonts w:ascii="Arial" w:hAnsi="Arial" w:cs="Arial"/>
          <w:sz w:val="20"/>
        </w:rPr>
        <w:tab/>
      </w:r>
      <w:r w:rsidRPr="00CB225D">
        <w:rPr>
          <w:rFonts w:ascii="Arial" w:hAnsi="Arial" w:cs="Arial"/>
          <w:sz w:val="20"/>
        </w:rPr>
        <w:sym w:font="Wingdings" w:char="F0FD"/>
      </w:r>
      <w:r w:rsidRPr="00CB225D">
        <w:rPr>
          <w:rFonts w:ascii="Arial" w:hAnsi="Arial" w:cs="Arial"/>
          <w:sz w:val="20"/>
        </w:rPr>
        <w:tab/>
        <w:t>Nee</w:t>
      </w:r>
    </w:p>
    <w:p w:rsidR="00AB11CE" w:rsidRPr="00CB225D" w:rsidRDefault="00AB11CE" w:rsidP="00AB11CE">
      <w:pPr>
        <w:spacing w:line="400" w:lineRule="atLeast"/>
        <w:rPr>
          <w:rFonts w:ascii="Arial" w:hAnsi="Arial" w:cs="Arial"/>
          <w:sz w:val="20"/>
        </w:rPr>
      </w:pPr>
      <w:r w:rsidRPr="00CB225D">
        <w:rPr>
          <w:rFonts w:ascii="Arial" w:hAnsi="Arial" w:cs="Arial"/>
          <w:sz w:val="20"/>
        </w:rPr>
        <w:t xml:space="preserve">                    </w:t>
      </w:r>
      <w:r w:rsidR="00CB225D">
        <w:rPr>
          <w:rFonts w:ascii="Arial" w:hAnsi="Arial" w:cs="Arial"/>
          <w:sz w:val="20"/>
        </w:rPr>
        <w:t xml:space="preserve">  </w:t>
      </w:r>
      <w:r w:rsidRPr="00CB225D">
        <w:rPr>
          <w:rFonts w:ascii="Arial" w:hAnsi="Arial" w:cs="Arial"/>
          <w:sz w:val="20"/>
        </w:rPr>
        <w:t xml:space="preserve">  (</w:t>
      </w:r>
      <w:r w:rsidRPr="00CB225D">
        <w:rPr>
          <w:rFonts w:ascii="Arial" w:hAnsi="Arial" w:cs="Arial"/>
          <w:sz w:val="20"/>
        </w:rPr>
        <w:sym w:font="Wingdings" w:char="F0FD"/>
      </w:r>
      <w:r w:rsidRPr="00CB225D">
        <w:rPr>
          <w:rFonts w:ascii="Arial" w:hAnsi="Arial" w:cs="Arial"/>
          <w:sz w:val="20"/>
        </w:rPr>
        <w:t>)</w:t>
      </w:r>
      <w:r w:rsidRPr="00CB225D">
        <w:rPr>
          <w:rFonts w:ascii="Arial" w:hAnsi="Arial" w:cs="Arial"/>
          <w:sz w:val="20"/>
        </w:rPr>
        <w:tab/>
        <w:t>Ja</w:t>
      </w:r>
    </w:p>
    <w:p w:rsidR="00F6388C" w:rsidRPr="00CB225D" w:rsidRDefault="00F6388C" w:rsidP="00F6388C">
      <w:pPr>
        <w:tabs>
          <w:tab w:val="left" w:pos="900"/>
          <w:tab w:val="left" w:pos="1440"/>
          <w:tab w:val="left" w:pos="4800"/>
        </w:tabs>
        <w:spacing w:after="120" w:line="280" w:lineRule="atLeast"/>
        <w:ind w:left="900"/>
        <w:rPr>
          <w:rFonts w:ascii="Arial" w:hAnsi="Arial" w:cs="Arial"/>
          <w:sz w:val="20"/>
        </w:rPr>
      </w:pPr>
      <w:r w:rsidRPr="00CB225D">
        <w:rPr>
          <w:rFonts w:ascii="Arial" w:hAnsi="Arial" w:cs="Arial"/>
          <w:sz w:val="20"/>
        </w:rPr>
        <w:tab/>
      </w:r>
    </w:p>
    <w:p w:rsidR="002B029C" w:rsidRDefault="002B029C" w:rsidP="00F6388C">
      <w:pPr>
        <w:pStyle w:val="Plattetekst2"/>
        <w:spacing w:line="280" w:lineRule="atLeast"/>
        <w:rPr>
          <w:rFonts w:ascii="Arial" w:hAnsi="Arial" w:cs="Arial"/>
          <w:bCs w:val="0"/>
          <w:i/>
          <w:sz w:val="28"/>
        </w:rPr>
        <w:sectPr w:rsidR="002B029C" w:rsidSect="00D24FD0">
          <w:footerReference w:type="even" r:id="rId15"/>
          <w:footerReference w:type="default" r:id="rId16"/>
          <w:footnotePr>
            <w:numRestart w:val="eachSect"/>
          </w:footnotePr>
          <w:pgSz w:w="11907" w:h="16840" w:code="9"/>
          <w:pgMar w:top="851" w:right="851" w:bottom="1304" w:left="851" w:header="57" w:footer="567" w:gutter="0"/>
          <w:cols w:sep="1" w:space="720"/>
          <w:noEndnote/>
          <w:titlePg/>
        </w:sectPr>
      </w:pPr>
    </w:p>
    <w:p w:rsidR="004D5039" w:rsidRPr="00D97FDB" w:rsidRDefault="00D97FDB" w:rsidP="00F6388C">
      <w:pPr>
        <w:pStyle w:val="Plattetekst2"/>
        <w:spacing w:line="280" w:lineRule="atLeast"/>
        <w:rPr>
          <w:rFonts w:ascii="Arial" w:hAnsi="Arial" w:cs="Arial"/>
          <w:bCs w:val="0"/>
          <w:i/>
          <w:sz w:val="28"/>
        </w:rPr>
      </w:pPr>
      <w:r w:rsidRPr="00D97FDB">
        <w:rPr>
          <w:rFonts w:ascii="Arial" w:hAnsi="Arial" w:cs="Arial"/>
          <w:bCs w:val="0"/>
          <w:i/>
          <w:sz w:val="28"/>
        </w:rPr>
        <w:lastRenderedPageBreak/>
        <w:t xml:space="preserve">DEEL 1:  </w:t>
      </w:r>
      <w:r w:rsidR="004D5039" w:rsidRPr="00D97FDB">
        <w:rPr>
          <w:rFonts w:ascii="Arial" w:hAnsi="Arial" w:cs="Arial"/>
          <w:bCs w:val="0"/>
          <w:i/>
          <w:sz w:val="28"/>
        </w:rPr>
        <w:t>IN HET ZIEKENHUIS</w:t>
      </w:r>
    </w:p>
    <w:p w:rsidR="004D5039" w:rsidRPr="00D97FDB" w:rsidRDefault="004D5039" w:rsidP="00F6388C">
      <w:pPr>
        <w:pStyle w:val="Plattetekst2"/>
        <w:spacing w:line="280" w:lineRule="atLeast"/>
        <w:rPr>
          <w:rFonts w:ascii="Arial" w:hAnsi="Arial" w:cs="Arial"/>
          <w:bCs w:val="0"/>
          <w:i/>
          <w:sz w:val="28"/>
        </w:rPr>
      </w:pPr>
    </w:p>
    <w:p w:rsidR="00F6388C" w:rsidRPr="00D97FDB" w:rsidRDefault="00F6388C" w:rsidP="00F6388C">
      <w:pPr>
        <w:pStyle w:val="Plattetekst2"/>
        <w:spacing w:line="280" w:lineRule="atLeast"/>
        <w:rPr>
          <w:rFonts w:ascii="Arial" w:hAnsi="Arial" w:cs="Arial"/>
          <w:b w:val="0"/>
          <w:bCs w:val="0"/>
          <w:sz w:val="22"/>
        </w:rPr>
      </w:pPr>
      <w:r w:rsidRPr="00D97FDB">
        <w:rPr>
          <w:rFonts w:ascii="Arial" w:hAnsi="Arial" w:cs="Arial"/>
          <w:b w:val="0"/>
          <w:bCs w:val="0"/>
          <w:sz w:val="22"/>
        </w:rPr>
        <w:t xml:space="preserve">De volgende vragen gaan over uw ervaringen in het ziekenhuis waar u uw heup- of </w:t>
      </w:r>
      <w:r w:rsidR="00DE4DB6">
        <w:rPr>
          <w:rFonts w:ascii="Arial" w:hAnsi="Arial" w:cs="Arial"/>
          <w:b w:val="0"/>
          <w:bCs w:val="0"/>
          <w:sz w:val="22"/>
        </w:rPr>
        <w:t>knieoperatie</w:t>
      </w:r>
      <w:r w:rsidRPr="00D97FDB">
        <w:rPr>
          <w:rFonts w:ascii="Arial" w:hAnsi="Arial" w:cs="Arial"/>
          <w:b w:val="0"/>
          <w:bCs w:val="0"/>
          <w:sz w:val="22"/>
        </w:rPr>
        <w:t xml:space="preserve"> heeft ondergaan. Hierbij kunt u denken aan alle afspraken die u voor en na uw operatie heeft gehad, en aan de opname zelf. Indien u in het afgelopen jaar meerdere totale heup- of </w:t>
      </w:r>
      <w:r w:rsidR="00DE4DB6">
        <w:rPr>
          <w:rFonts w:ascii="Arial" w:hAnsi="Arial" w:cs="Arial"/>
          <w:b w:val="0"/>
          <w:bCs w:val="0"/>
          <w:sz w:val="22"/>
        </w:rPr>
        <w:t>knieoperatie</w:t>
      </w:r>
      <w:r w:rsidRPr="00D97FDB">
        <w:rPr>
          <w:rFonts w:ascii="Arial" w:hAnsi="Arial" w:cs="Arial"/>
          <w:b w:val="0"/>
          <w:bCs w:val="0"/>
          <w:sz w:val="22"/>
        </w:rPr>
        <w:t>s heeft gehad, denkt u bij het beantwoorden van de vragen dan aan de laatste operatie.</w:t>
      </w:r>
    </w:p>
    <w:p w:rsidR="00F6388C" w:rsidRPr="00D97FDB" w:rsidRDefault="00F6388C" w:rsidP="00F6388C">
      <w:pPr>
        <w:pStyle w:val="Plattetekst2"/>
        <w:spacing w:line="280" w:lineRule="atLeast"/>
        <w:rPr>
          <w:rFonts w:ascii="Arial" w:hAnsi="Arial" w:cs="Arial"/>
          <w:b w:val="0"/>
          <w:bCs w:val="0"/>
          <w:sz w:val="22"/>
        </w:rPr>
      </w:pPr>
    </w:p>
    <w:p w:rsidR="00F6388C" w:rsidRPr="00FB54D0" w:rsidRDefault="00F6388C" w:rsidP="00FB54D0">
      <w:pPr>
        <w:pStyle w:val="Q1-FirstLevelQuestion"/>
        <w:widowControl w:val="0"/>
        <w:tabs>
          <w:tab w:val="clear" w:pos="720"/>
          <w:tab w:val="left" w:pos="180"/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80" w:lineRule="atLeast"/>
        <w:ind w:left="544" w:hanging="544"/>
        <w:rPr>
          <w:rFonts w:cs="Arial"/>
          <w:sz w:val="22"/>
          <w:szCs w:val="22"/>
          <w:lang w:val="nl-NL"/>
        </w:rPr>
      </w:pPr>
      <w:r w:rsidRPr="00D97FDB">
        <w:rPr>
          <w:sz w:val="22"/>
          <w:lang w:val="nl-NL"/>
        </w:rPr>
        <w:t>1.</w:t>
      </w:r>
      <w:r w:rsidRPr="00D97FDB">
        <w:rPr>
          <w:sz w:val="22"/>
          <w:lang w:val="nl-NL"/>
        </w:rPr>
        <w:tab/>
      </w:r>
      <w:r w:rsidR="00FB54D0" w:rsidRPr="00FB54D0">
        <w:rPr>
          <w:sz w:val="22"/>
          <w:szCs w:val="22"/>
          <w:lang w:val="nl-NL"/>
        </w:rPr>
        <w:t>H</w:t>
      </w:r>
      <w:r w:rsidRPr="00FB54D0">
        <w:rPr>
          <w:sz w:val="22"/>
          <w:szCs w:val="22"/>
          <w:lang w:val="nl-NL"/>
        </w:rPr>
        <w:t xml:space="preserve">eeft u in de afgelopen 12 maanden een totale heup- of </w:t>
      </w:r>
      <w:r w:rsidR="00DE4DB6" w:rsidRPr="00FB54D0">
        <w:rPr>
          <w:sz w:val="22"/>
          <w:szCs w:val="22"/>
          <w:lang w:val="nl-NL"/>
        </w:rPr>
        <w:t>knieoperatie</w:t>
      </w:r>
      <w:r w:rsidR="00FB54D0" w:rsidRPr="00FB54D0">
        <w:rPr>
          <w:sz w:val="22"/>
          <w:szCs w:val="22"/>
          <w:lang w:val="nl-NL"/>
        </w:rPr>
        <w:t xml:space="preserve"> ondergaan?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Ja, een </w:t>
      </w:r>
      <w:r w:rsidR="00DE4DB6">
        <w:rPr>
          <w:rFonts w:ascii="Arial" w:hAnsi="Arial" w:cs="Arial"/>
        </w:rPr>
        <w:t>heupoperatie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Ja, een </w:t>
      </w:r>
      <w:r w:rsidR="00DE4DB6">
        <w:rPr>
          <w:rFonts w:ascii="Arial" w:hAnsi="Arial" w:cs="Arial"/>
        </w:rPr>
        <w:t>knieoperatie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1050" w:hanging="510"/>
        <w:rPr>
          <w:rFonts w:ascii="Arial" w:hAnsi="Arial" w:cs="Arial"/>
          <w:i/>
          <w:iCs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Nee </w:t>
      </w:r>
      <w:r w:rsidRPr="00D97FDB">
        <w:rPr>
          <w:rFonts w:ascii="Arial" w:hAnsi="Arial" w:cs="Arial"/>
          <w:b/>
        </w:rPr>
        <w:sym w:font="Wingdings" w:char="F0E8"/>
      </w:r>
      <w:r w:rsidRPr="00D97FDB">
        <w:rPr>
          <w:rFonts w:ascii="Arial" w:hAnsi="Arial" w:cs="Arial"/>
          <w:b/>
          <w:sz w:val="20"/>
        </w:rPr>
        <w:t xml:space="preserve"> </w:t>
      </w:r>
      <w:r w:rsidRPr="00D97FDB">
        <w:rPr>
          <w:rFonts w:ascii="Arial" w:hAnsi="Arial" w:cs="Arial"/>
          <w:b/>
          <w:bCs/>
          <w:i/>
          <w:iCs/>
        </w:rPr>
        <w:t>Indien Nee: deze vragenlijst is niet op u van toepassing. Wilt u zo vriendelijk zijn hem terug te sturen in de bijgevoegde enveloppe? Een postzegel is niet nodig.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>2.</w:t>
      </w:r>
      <w:r w:rsidRPr="00D97FDB">
        <w:rPr>
          <w:rFonts w:cs="Arial"/>
          <w:sz w:val="22"/>
          <w:lang w:val="nl-NL"/>
        </w:rPr>
        <w:tab/>
      </w:r>
      <w:r w:rsidRPr="001E5BA8">
        <w:rPr>
          <w:rFonts w:cs="Arial"/>
          <w:sz w:val="22"/>
          <w:lang w:val="nl-NL"/>
        </w:rPr>
        <w:t xml:space="preserve">Hoeveel nachten </w:t>
      </w:r>
      <w:r w:rsidRPr="00D97FDB">
        <w:rPr>
          <w:rFonts w:cs="Arial"/>
          <w:sz w:val="22"/>
          <w:lang w:val="nl-NL"/>
        </w:rPr>
        <w:t>duurde uw ziekenhuisopname ongeveer?</w:t>
      </w:r>
    </w:p>
    <w:p w:rsidR="00F6388C" w:rsidRPr="00D97FDB" w:rsidRDefault="00F6388C" w:rsidP="00F6388C">
      <w:pPr>
        <w:pStyle w:val="Plattetekstinspringen3"/>
        <w:tabs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lang w:val="nl-NL"/>
        </w:rPr>
        <w:tab/>
      </w:r>
    </w:p>
    <w:p w:rsidR="00F6388C" w:rsidRPr="00D97FDB" w:rsidRDefault="00F6388C" w:rsidP="00F6388C">
      <w:pPr>
        <w:pStyle w:val="Plattetekstinspringen3"/>
        <w:tabs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lang w:val="nl-NL"/>
        </w:rPr>
        <w:tab/>
        <w:t>. . . nachten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  <w:r w:rsidRPr="00D97FDB">
        <w:rPr>
          <w:rFonts w:ascii="Arial" w:hAnsi="Arial" w:cs="Arial"/>
        </w:rPr>
        <w:tab/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>3.</w:t>
      </w:r>
      <w:r w:rsidRPr="00D97FDB">
        <w:rPr>
          <w:rFonts w:cs="Arial"/>
          <w:sz w:val="22"/>
          <w:lang w:val="nl-NL"/>
        </w:rPr>
        <w:tab/>
        <w:t xml:space="preserve">Heeft u al </w:t>
      </w:r>
      <w:r w:rsidRPr="001E5BA8">
        <w:rPr>
          <w:rFonts w:cs="Arial"/>
          <w:sz w:val="22"/>
          <w:lang w:val="nl-NL"/>
        </w:rPr>
        <w:t xml:space="preserve">eerder een totale heup- of </w:t>
      </w:r>
      <w:r w:rsidR="00DE4DB6" w:rsidRPr="001E5BA8">
        <w:rPr>
          <w:rFonts w:cs="Arial"/>
          <w:sz w:val="22"/>
          <w:lang w:val="nl-NL"/>
        </w:rPr>
        <w:t>knieoperatie</w:t>
      </w:r>
      <w:r w:rsidRPr="00D97FDB">
        <w:rPr>
          <w:rFonts w:cs="Arial"/>
          <w:sz w:val="22"/>
          <w:lang w:val="nl-NL"/>
        </w:rPr>
        <w:t xml:space="preserve"> ondergaan? (meerdere antwoorden mogelijk)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990" w:hanging="45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Ja, dezelfde heup/knie is al eerder vervangen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990" w:hanging="45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Ja, de andere heup/knie is al eerder vervangen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Nee, dit was de eerste keer</w:t>
      </w:r>
      <w:r w:rsidRPr="00D97FDB">
        <w:rPr>
          <w:rFonts w:ascii="Arial" w:hAnsi="Arial" w:cs="Arial"/>
        </w:rPr>
        <w:tab/>
      </w:r>
    </w:p>
    <w:p w:rsidR="00F6388C" w:rsidRPr="00D97FDB" w:rsidRDefault="00F6388C" w:rsidP="00F6388C">
      <w:pPr>
        <w:pStyle w:val="Plattetekstinspringen3"/>
        <w:pBdr>
          <w:bottom w:val="single" w:sz="4" w:space="1" w:color="auto"/>
        </w:pBdr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ind w:left="544" w:hanging="544"/>
        <w:rPr>
          <w:rFonts w:cs="Arial"/>
          <w:sz w:val="22"/>
          <w:lang w:val="nl-NL"/>
        </w:rPr>
      </w:pP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rFonts w:cs="Arial"/>
          <w:i/>
          <w:iCs/>
          <w:sz w:val="28"/>
          <w:lang w:val="nl-NL"/>
        </w:rPr>
      </w:pPr>
    </w:p>
    <w:p w:rsidR="00F6388C" w:rsidRPr="0094068E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rFonts w:cs="Arial"/>
          <w:i/>
          <w:iCs/>
          <w:sz w:val="26"/>
          <w:lang w:val="nl-NL"/>
        </w:rPr>
      </w:pPr>
      <w:r w:rsidRPr="0094068E">
        <w:rPr>
          <w:rFonts w:cs="Arial"/>
          <w:i/>
          <w:iCs/>
          <w:sz w:val="26"/>
          <w:lang w:val="nl-NL"/>
        </w:rPr>
        <w:t>DE ZORG VOOR U DOOR VERPLEEGKUNDIGEN</w:t>
      </w:r>
    </w:p>
    <w:p w:rsidR="00F6388C" w:rsidRPr="00D97FDB" w:rsidRDefault="00F6388C" w:rsidP="00F6388C">
      <w:pPr>
        <w:pStyle w:val="SL-FlLftSg"/>
        <w:spacing w:line="280" w:lineRule="atLeast"/>
        <w:rPr>
          <w:rFonts w:cs="Arial"/>
          <w:sz w:val="22"/>
        </w:rPr>
      </w:pPr>
      <w:r w:rsidRPr="00D97FDB">
        <w:rPr>
          <w:rFonts w:cs="Arial"/>
          <w:sz w:val="22"/>
        </w:rPr>
        <w:fldChar w:fldCharType="begin"/>
      </w:r>
      <w:r w:rsidRPr="00D97FDB">
        <w:rPr>
          <w:rFonts w:cs="Arial"/>
          <w:sz w:val="22"/>
        </w:rPr>
        <w:instrText>ADVANCE \u10</w:instrText>
      </w:r>
      <w:r w:rsidRPr="00D97FDB">
        <w:rPr>
          <w:rFonts w:cs="Arial"/>
          <w:sz w:val="22"/>
        </w:rPr>
        <w:fldChar w:fldCharType="end"/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  <w:bCs/>
        </w:rPr>
      </w:pPr>
      <w:r w:rsidRPr="00D97FDB">
        <w:rPr>
          <w:rFonts w:ascii="Arial" w:hAnsi="Arial" w:cs="Arial"/>
          <w:bCs/>
          <w:lang w:eastAsia="en-US"/>
        </w:rPr>
        <w:t>De volgende</w:t>
      </w:r>
      <w:r w:rsidRPr="00D97FDB">
        <w:rPr>
          <w:rFonts w:ascii="Arial" w:hAnsi="Arial" w:cs="Arial"/>
          <w:bCs/>
        </w:rPr>
        <w:t xml:space="preserve"> vragen gaan over de </w:t>
      </w:r>
      <w:r w:rsidRPr="001E5BA8">
        <w:rPr>
          <w:rFonts w:ascii="Arial" w:hAnsi="Arial" w:cs="Arial"/>
          <w:bCs/>
        </w:rPr>
        <w:t>contacten</w:t>
      </w:r>
      <w:r w:rsidRPr="00D97FDB">
        <w:rPr>
          <w:rFonts w:ascii="Arial" w:hAnsi="Arial" w:cs="Arial"/>
          <w:bCs/>
        </w:rPr>
        <w:t xml:space="preserve"> die u met de </w:t>
      </w:r>
      <w:r w:rsidRPr="001E5BA8">
        <w:rPr>
          <w:rFonts w:ascii="Arial" w:hAnsi="Arial" w:cs="Arial"/>
          <w:bCs/>
        </w:rPr>
        <w:t xml:space="preserve">verpleegkundigen </w:t>
      </w:r>
      <w:r w:rsidRPr="00D97FDB">
        <w:rPr>
          <w:rFonts w:ascii="Arial" w:hAnsi="Arial" w:cs="Arial"/>
          <w:bCs/>
        </w:rPr>
        <w:t xml:space="preserve">heeft gehad in het ziekenhuis waar u uw heup- of </w:t>
      </w:r>
      <w:r w:rsidR="00DE4DB6">
        <w:rPr>
          <w:rFonts w:ascii="Arial" w:hAnsi="Arial" w:cs="Arial"/>
          <w:bCs/>
        </w:rPr>
        <w:t>knieoperatie</w:t>
      </w:r>
      <w:r w:rsidRPr="00D97FDB">
        <w:rPr>
          <w:rFonts w:ascii="Arial" w:hAnsi="Arial" w:cs="Arial"/>
          <w:bCs/>
        </w:rPr>
        <w:t xml:space="preserve"> heeft ondergaan.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</w:p>
    <w:p w:rsidR="004D5039" w:rsidRPr="00D97FDB" w:rsidRDefault="004D5039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</w:p>
    <w:p w:rsidR="004D5039" w:rsidRDefault="004D5039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</w:p>
    <w:p w:rsidR="00FB54D0" w:rsidRPr="00D97FDB" w:rsidRDefault="00FB54D0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</w:p>
    <w:p w:rsidR="004D5039" w:rsidRPr="00D97FDB" w:rsidRDefault="004D5039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 w:rsidRPr="00D97FDB">
        <w:rPr>
          <w:rFonts w:ascii="Arial" w:hAnsi="Arial" w:cs="Arial"/>
          <w:b/>
          <w:bCs/>
        </w:rPr>
        <w:t>4.</w:t>
      </w:r>
      <w:r w:rsidRPr="00D97FDB">
        <w:rPr>
          <w:rFonts w:ascii="Arial" w:hAnsi="Arial" w:cs="Arial"/>
          <w:b/>
          <w:bCs/>
        </w:rPr>
        <w:tab/>
      </w:r>
      <w:r w:rsidR="00CD5BF8">
        <w:rPr>
          <w:rFonts w:ascii="Arial" w:hAnsi="Arial" w:cs="Arial"/>
          <w:b/>
          <w:bCs/>
        </w:rPr>
        <w:t>Waren</w:t>
      </w:r>
      <w:r w:rsidRPr="00D97FDB">
        <w:rPr>
          <w:rFonts w:ascii="Arial" w:hAnsi="Arial" w:cs="Arial"/>
          <w:b/>
          <w:bCs/>
        </w:rPr>
        <w:t xml:space="preserve"> </w:t>
      </w:r>
      <w:r w:rsidR="00FB54D0">
        <w:rPr>
          <w:rFonts w:ascii="Arial" w:hAnsi="Arial" w:cs="Arial"/>
          <w:b/>
          <w:bCs/>
        </w:rPr>
        <w:t xml:space="preserve">de </w:t>
      </w:r>
      <w:r w:rsidRPr="00D97FDB">
        <w:rPr>
          <w:rFonts w:ascii="Arial" w:hAnsi="Arial" w:cs="Arial"/>
          <w:b/>
          <w:bCs/>
        </w:rPr>
        <w:t xml:space="preserve">verpleegkundigen </w:t>
      </w:r>
      <w:r w:rsidRPr="001E5BA8">
        <w:rPr>
          <w:rFonts w:ascii="Arial" w:hAnsi="Arial" w:cs="Arial"/>
          <w:b/>
          <w:bCs/>
        </w:rPr>
        <w:t>beleef</w:t>
      </w:r>
      <w:r w:rsidR="004D5039" w:rsidRPr="001E5BA8">
        <w:rPr>
          <w:rFonts w:ascii="Arial" w:hAnsi="Arial" w:cs="Arial"/>
          <w:b/>
          <w:bCs/>
        </w:rPr>
        <w:t>d</w:t>
      </w:r>
      <w:r w:rsidR="00CD5BF8">
        <w:rPr>
          <w:rFonts w:ascii="Arial" w:hAnsi="Arial" w:cs="Arial"/>
          <w:b/>
          <w:bCs/>
        </w:rPr>
        <w:t xml:space="preserve"> tegen u</w:t>
      </w:r>
      <w:r w:rsidRPr="00D97FDB">
        <w:rPr>
          <w:rFonts w:ascii="Arial" w:hAnsi="Arial" w:cs="Arial"/>
          <w:b/>
          <w:bCs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4D5039" w:rsidRPr="00D97FDB" w:rsidRDefault="004D5039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</w:p>
    <w:p w:rsidR="00F6388C" w:rsidRPr="00D97FDB" w:rsidRDefault="00FB54D0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/>
          <w:bCs/>
        </w:rPr>
        <w:tab/>
        <w:t>N</w:t>
      </w:r>
      <w:r w:rsidR="00F6388C" w:rsidRPr="001E5BA8">
        <w:rPr>
          <w:rFonts w:ascii="Arial" w:hAnsi="Arial" w:cs="Arial"/>
          <w:b/>
          <w:bCs/>
        </w:rPr>
        <w:t>amen</w:t>
      </w:r>
      <w:r w:rsidR="00F6388C" w:rsidRPr="00D97FD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de </w:t>
      </w:r>
      <w:r w:rsidR="00F6388C" w:rsidRPr="00D97FDB">
        <w:rPr>
          <w:rFonts w:ascii="Arial" w:hAnsi="Arial" w:cs="Arial"/>
          <w:b/>
          <w:bCs/>
        </w:rPr>
        <w:t xml:space="preserve">verpleegkundigen u </w:t>
      </w:r>
      <w:r w:rsidR="00F6388C" w:rsidRPr="001E5BA8">
        <w:rPr>
          <w:rFonts w:ascii="Arial" w:hAnsi="Arial" w:cs="Arial"/>
          <w:b/>
          <w:bCs/>
        </w:rPr>
        <w:t>serieus</w:t>
      </w:r>
      <w:r w:rsidR="00F6388C" w:rsidRPr="00D97FDB">
        <w:rPr>
          <w:rFonts w:ascii="Arial" w:hAnsi="Arial" w:cs="Arial"/>
          <w:b/>
          <w:bCs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2714E3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6.</w:t>
      </w:r>
      <w:r>
        <w:rPr>
          <w:rFonts w:cs="Arial"/>
          <w:sz w:val="22"/>
          <w:lang w:val="nl-NL"/>
        </w:rPr>
        <w:tab/>
        <w:t>Luiste</w:t>
      </w:r>
      <w:r w:rsidR="00F6388C" w:rsidRPr="001E5BA8">
        <w:rPr>
          <w:rFonts w:cs="Arial"/>
          <w:sz w:val="22"/>
          <w:lang w:val="nl-NL"/>
        </w:rPr>
        <w:t>rden</w:t>
      </w:r>
      <w:r w:rsidR="00F6388C" w:rsidRPr="00D97FDB">
        <w:rPr>
          <w:rFonts w:cs="Arial"/>
          <w:sz w:val="22"/>
          <w:lang w:val="nl-NL"/>
        </w:rPr>
        <w:t xml:space="preserve"> </w:t>
      </w:r>
      <w:r>
        <w:rPr>
          <w:rFonts w:cs="Arial"/>
          <w:sz w:val="22"/>
          <w:lang w:val="nl-NL"/>
        </w:rPr>
        <w:t xml:space="preserve">de </w:t>
      </w:r>
      <w:r w:rsidR="00F6388C" w:rsidRPr="00D97FDB">
        <w:rPr>
          <w:rFonts w:cs="Arial"/>
          <w:sz w:val="22"/>
          <w:lang w:val="nl-NL"/>
        </w:rPr>
        <w:t xml:space="preserve">verpleegkundigen </w:t>
      </w:r>
      <w:r w:rsidR="00F6388C" w:rsidRPr="001E5BA8">
        <w:rPr>
          <w:rFonts w:cs="Arial"/>
          <w:sz w:val="22"/>
          <w:lang w:val="nl-NL"/>
        </w:rPr>
        <w:t>aandacht</w:t>
      </w:r>
      <w:r w:rsidR="004D5039" w:rsidRPr="001E5BA8">
        <w:rPr>
          <w:rFonts w:cs="Arial"/>
          <w:sz w:val="22"/>
          <w:lang w:val="nl-NL"/>
        </w:rPr>
        <w:t>ig</w:t>
      </w:r>
      <w:r w:rsidR="00F6388C" w:rsidRPr="00D97FDB">
        <w:rPr>
          <w:rFonts w:cs="Arial"/>
          <w:sz w:val="22"/>
          <w:lang w:val="nl-NL"/>
        </w:rPr>
        <w:t xml:space="preserve"> naar u?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2714E3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7.</w:t>
      </w:r>
      <w:r>
        <w:rPr>
          <w:rFonts w:cs="Arial"/>
          <w:sz w:val="22"/>
          <w:lang w:val="nl-NL"/>
        </w:rPr>
        <w:tab/>
      </w:r>
      <w:r>
        <w:rPr>
          <w:rFonts w:cs="Arial"/>
          <w:sz w:val="22"/>
          <w:lang w:val="nl-NL"/>
        </w:rPr>
        <w:tab/>
        <w:t>L</w:t>
      </w:r>
      <w:r w:rsidR="00F6388C" w:rsidRPr="001E5BA8">
        <w:rPr>
          <w:rFonts w:cs="Arial"/>
          <w:sz w:val="22"/>
          <w:lang w:val="nl-NL"/>
        </w:rPr>
        <w:t>egden</w:t>
      </w:r>
      <w:r w:rsidR="00F6388C" w:rsidRPr="00D97FDB">
        <w:rPr>
          <w:rFonts w:cs="Arial"/>
          <w:sz w:val="22"/>
          <w:lang w:val="nl-NL"/>
        </w:rPr>
        <w:t xml:space="preserve"> </w:t>
      </w:r>
      <w:r>
        <w:rPr>
          <w:rFonts w:cs="Arial"/>
          <w:sz w:val="22"/>
          <w:lang w:val="nl-NL"/>
        </w:rPr>
        <w:t xml:space="preserve">de </w:t>
      </w:r>
      <w:r w:rsidR="00F6388C" w:rsidRPr="00D97FDB">
        <w:rPr>
          <w:rFonts w:cs="Arial"/>
          <w:sz w:val="22"/>
          <w:lang w:val="nl-NL"/>
        </w:rPr>
        <w:t xml:space="preserve">verpleegkundigen </w:t>
      </w:r>
      <w:r w:rsidR="00CD5BF8">
        <w:rPr>
          <w:rFonts w:cs="Arial"/>
          <w:sz w:val="22"/>
          <w:lang w:val="nl-NL"/>
        </w:rPr>
        <w:t xml:space="preserve">u </w:t>
      </w:r>
      <w:r w:rsidR="00F6388C" w:rsidRPr="001E5BA8">
        <w:rPr>
          <w:rFonts w:cs="Arial"/>
          <w:sz w:val="22"/>
          <w:lang w:val="nl-NL"/>
        </w:rPr>
        <w:t xml:space="preserve">dingen </w:t>
      </w:r>
      <w:r w:rsidR="00F6388C" w:rsidRPr="00D97FDB">
        <w:rPr>
          <w:rFonts w:cs="Arial"/>
          <w:sz w:val="22"/>
          <w:lang w:val="nl-NL"/>
        </w:rPr>
        <w:t xml:space="preserve">op een </w:t>
      </w:r>
      <w:r w:rsidR="004D5039" w:rsidRPr="00D97FDB">
        <w:rPr>
          <w:rFonts w:cs="Arial"/>
          <w:sz w:val="22"/>
          <w:lang w:val="nl-NL"/>
        </w:rPr>
        <w:t xml:space="preserve">begrijpelijke </w:t>
      </w:r>
      <w:r w:rsidR="00F6388C" w:rsidRPr="00D97FDB">
        <w:rPr>
          <w:rFonts w:cs="Arial"/>
          <w:sz w:val="22"/>
          <w:lang w:val="nl-NL"/>
        </w:rPr>
        <w:t>manier</w:t>
      </w:r>
      <w:r w:rsidR="004D5039" w:rsidRPr="00D97FDB">
        <w:rPr>
          <w:rFonts w:cs="Arial"/>
          <w:sz w:val="22"/>
          <w:lang w:val="nl-NL"/>
        </w:rPr>
        <w:t xml:space="preserve"> </w:t>
      </w:r>
      <w:r w:rsidR="004D5039" w:rsidRPr="001E5BA8">
        <w:rPr>
          <w:rFonts w:cs="Arial"/>
          <w:sz w:val="22"/>
          <w:lang w:val="nl-NL"/>
        </w:rPr>
        <w:t>uit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CC7D7A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8.</w:t>
      </w:r>
      <w:r>
        <w:rPr>
          <w:rFonts w:cs="Arial"/>
          <w:sz w:val="22"/>
          <w:lang w:val="nl-NL"/>
        </w:rPr>
        <w:tab/>
        <w:t>B</w:t>
      </w:r>
      <w:r w:rsidR="00F6388C" w:rsidRPr="00D97FDB">
        <w:rPr>
          <w:rFonts w:cs="Arial"/>
          <w:sz w:val="22"/>
          <w:lang w:val="nl-NL"/>
        </w:rPr>
        <w:t xml:space="preserve">esteedden </w:t>
      </w:r>
      <w:r>
        <w:rPr>
          <w:rFonts w:cs="Arial"/>
          <w:sz w:val="22"/>
          <w:lang w:val="nl-NL"/>
        </w:rPr>
        <w:t xml:space="preserve">de </w:t>
      </w:r>
      <w:r w:rsidR="00F6388C" w:rsidRPr="00D97FDB">
        <w:rPr>
          <w:rFonts w:cs="Arial"/>
          <w:sz w:val="22"/>
          <w:lang w:val="nl-NL"/>
        </w:rPr>
        <w:t xml:space="preserve">verpleegkundigen </w:t>
      </w:r>
      <w:r w:rsidR="00F6388C" w:rsidRPr="001E5BA8">
        <w:rPr>
          <w:rFonts w:cs="Arial"/>
          <w:sz w:val="22"/>
          <w:lang w:val="nl-NL"/>
        </w:rPr>
        <w:t>voldoende tijd</w:t>
      </w:r>
      <w:r w:rsidR="00F6388C" w:rsidRPr="00D97FDB">
        <w:rPr>
          <w:rFonts w:cs="Arial"/>
          <w:sz w:val="22"/>
          <w:lang w:val="nl-NL"/>
        </w:rPr>
        <w:t xml:space="preserve"> aan u?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</w:p>
    <w:p w:rsidR="00F6388C" w:rsidRPr="00D97FDB" w:rsidRDefault="00CC7D7A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9.</w:t>
      </w:r>
      <w:r>
        <w:rPr>
          <w:rFonts w:cs="Arial"/>
          <w:sz w:val="22"/>
          <w:lang w:val="nl-NL"/>
        </w:rPr>
        <w:tab/>
        <w:t>K</w:t>
      </w:r>
      <w:r w:rsidR="00F6388C" w:rsidRPr="00D97FDB">
        <w:rPr>
          <w:rFonts w:cs="Arial"/>
          <w:sz w:val="22"/>
          <w:lang w:val="nl-NL"/>
        </w:rPr>
        <w:t>reeg u</w:t>
      </w:r>
      <w:r w:rsidR="00F6388C" w:rsidRPr="001E5BA8">
        <w:rPr>
          <w:rFonts w:cs="Arial"/>
          <w:sz w:val="22"/>
          <w:lang w:val="nl-NL"/>
        </w:rPr>
        <w:t xml:space="preserve"> hulp zo snel als u wilde</w:t>
      </w:r>
      <w:r w:rsidR="00F6388C" w:rsidRPr="00D97FDB">
        <w:rPr>
          <w:rFonts w:cs="Arial"/>
          <w:sz w:val="22"/>
          <w:lang w:val="nl-NL"/>
        </w:rPr>
        <w:t xml:space="preserve">, wanneer u op de bel drukte?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Ik heb niet op de bel gedrukt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571E5F" w:rsidRPr="00D97FDB" w:rsidRDefault="00571E5F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571E5F" w:rsidRPr="00D97FDB" w:rsidRDefault="00571E5F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571E5F" w:rsidRDefault="00571E5F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CC7D7A" w:rsidRPr="00D97FDB" w:rsidRDefault="00CC7D7A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571E5F" w:rsidRPr="00D97FDB" w:rsidRDefault="00571E5F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>1</w:t>
      </w:r>
      <w:r w:rsidR="005C0BE1">
        <w:rPr>
          <w:rFonts w:cs="Arial"/>
          <w:sz w:val="22"/>
          <w:lang w:val="nl-NL"/>
        </w:rPr>
        <w:t>0</w:t>
      </w:r>
      <w:r w:rsidR="00CC7D7A">
        <w:rPr>
          <w:rFonts w:cs="Arial"/>
          <w:sz w:val="22"/>
          <w:lang w:val="nl-NL"/>
        </w:rPr>
        <w:t>.</w:t>
      </w:r>
      <w:r w:rsidR="00CC7D7A">
        <w:rPr>
          <w:rFonts w:cs="Arial"/>
          <w:sz w:val="22"/>
          <w:lang w:val="nl-NL"/>
        </w:rPr>
        <w:tab/>
      </w:r>
      <w:r w:rsidR="00CC7D7A">
        <w:rPr>
          <w:rFonts w:cs="Arial"/>
          <w:sz w:val="22"/>
          <w:lang w:val="nl-NL"/>
        </w:rPr>
        <w:tab/>
        <w:t>G</w:t>
      </w:r>
      <w:r w:rsidRPr="00D97FDB">
        <w:rPr>
          <w:rFonts w:cs="Arial"/>
          <w:sz w:val="22"/>
          <w:lang w:val="nl-NL"/>
        </w:rPr>
        <w:t xml:space="preserve">aven verpleegkundigen </w:t>
      </w:r>
      <w:r w:rsidR="00A50D03" w:rsidRPr="00D97FDB">
        <w:rPr>
          <w:rFonts w:cs="Arial"/>
          <w:sz w:val="22"/>
          <w:lang w:val="nl-NL"/>
        </w:rPr>
        <w:t xml:space="preserve">u </w:t>
      </w:r>
      <w:r w:rsidRPr="001E5BA8">
        <w:rPr>
          <w:rFonts w:cs="Arial"/>
          <w:sz w:val="22"/>
          <w:lang w:val="nl-NL"/>
        </w:rPr>
        <w:t>tegenstrijdige informatie</w:t>
      </w:r>
      <w:r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lastRenderedPageBreak/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5C0BE1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11</w:t>
      </w:r>
      <w:r w:rsidR="00CC7D7A">
        <w:rPr>
          <w:rFonts w:cs="Arial"/>
          <w:sz w:val="22"/>
          <w:lang w:val="nl-NL"/>
        </w:rPr>
        <w:t>.</w:t>
      </w:r>
      <w:r w:rsidR="00CC7D7A">
        <w:rPr>
          <w:rFonts w:cs="Arial"/>
          <w:sz w:val="22"/>
          <w:lang w:val="nl-NL"/>
        </w:rPr>
        <w:tab/>
        <w:t>K</w:t>
      </w:r>
      <w:r w:rsidR="00F6388C" w:rsidRPr="001E5BA8">
        <w:rPr>
          <w:rFonts w:cs="Arial"/>
          <w:sz w:val="22"/>
          <w:lang w:val="nl-NL"/>
        </w:rPr>
        <w:t>wamen</w:t>
      </w:r>
      <w:r w:rsidR="00F6388C" w:rsidRPr="00D97FDB">
        <w:rPr>
          <w:rFonts w:cs="Arial"/>
          <w:sz w:val="22"/>
          <w:lang w:val="nl-NL"/>
        </w:rPr>
        <w:t xml:space="preserve"> verpleegkundigen hun </w:t>
      </w:r>
      <w:r w:rsidR="00F6388C" w:rsidRPr="001E5BA8">
        <w:rPr>
          <w:rFonts w:cs="Arial"/>
          <w:sz w:val="22"/>
          <w:lang w:val="nl-NL"/>
        </w:rPr>
        <w:t>afspraken na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</w:p>
    <w:p w:rsidR="00F6388C" w:rsidRPr="00D97FDB" w:rsidRDefault="005C0BE1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12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Had u tijdens uw opname een </w:t>
      </w:r>
      <w:r w:rsidR="00F6388C" w:rsidRPr="001E5BA8">
        <w:rPr>
          <w:rFonts w:cs="Arial"/>
          <w:sz w:val="22"/>
          <w:lang w:val="nl-NL"/>
        </w:rPr>
        <w:t>vast aanspreekpunt</w:t>
      </w:r>
      <w:r w:rsidR="00F6388C" w:rsidRPr="00D97FDB">
        <w:rPr>
          <w:rFonts w:cs="Arial"/>
          <w:sz w:val="22"/>
          <w:lang w:val="nl-NL"/>
        </w:rPr>
        <w:t xml:space="preserve"> waar u met uw vragen terecht</w:t>
      </w:r>
      <w:r w:rsidR="001E5BA8">
        <w:rPr>
          <w:rFonts w:cs="Arial"/>
          <w:sz w:val="22"/>
          <w:lang w:val="nl-NL"/>
        </w:rPr>
        <w:t xml:space="preserve"> </w:t>
      </w:r>
      <w:r w:rsidR="00F6388C" w:rsidRPr="00D97FDB">
        <w:rPr>
          <w:rFonts w:cs="Arial"/>
          <w:sz w:val="22"/>
          <w:lang w:val="nl-NL"/>
        </w:rPr>
        <w:t>kon?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990" w:hanging="45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1E5BA8" w:rsidRDefault="005C0BE1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13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Had u tijdens deze ziekenhuisopname </w:t>
      </w:r>
      <w:r w:rsidR="00F6388C" w:rsidRPr="001E5BA8">
        <w:rPr>
          <w:rFonts w:cs="Arial"/>
          <w:sz w:val="22"/>
          <w:lang w:val="nl-NL"/>
        </w:rPr>
        <w:t xml:space="preserve">hulp nodig </w:t>
      </w:r>
      <w:r w:rsidR="00F6388C" w:rsidRPr="00D97FDB">
        <w:rPr>
          <w:rFonts w:cs="Arial"/>
          <w:sz w:val="22"/>
          <w:lang w:val="nl-NL"/>
        </w:rPr>
        <w:t xml:space="preserve">bij het </w:t>
      </w:r>
      <w:r w:rsidR="00F6388C" w:rsidRPr="001E5BA8">
        <w:rPr>
          <w:rFonts w:cs="Arial"/>
          <w:sz w:val="22"/>
          <w:lang w:val="nl-NL"/>
        </w:rPr>
        <w:t>baden/douchen of wassen?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 w:right="-224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Nee </w:t>
      </w:r>
      <w:r w:rsidRPr="00D97FDB">
        <w:rPr>
          <w:rFonts w:ascii="Arial" w:hAnsi="Arial" w:cs="Arial"/>
          <w:b/>
        </w:rPr>
        <w:sym w:font="Wingdings" w:char="F0E8"/>
      </w:r>
      <w:r w:rsidRPr="00D97FDB">
        <w:rPr>
          <w:rFonts w:ascii="Arial" w:hAnsi="Arial" w:cs="Arial"/>
          <w:b/>
        </w:rPr>
        <w:t xml:space="preserve"> </w:t>
      </w:r>
      <w:r w:rsidRPr="00D97FDB">
        <w:rPr>
          <w:rFonts w:ascii="Arial" w:hAnsi="Arial" w:cs="Arial"/>
          <w:b/>
          <w:i/>
          <w:iCs/>
        </w:rPr>
        <w:t>Indien nee, ga naar vraag 1</w:t>
      </w:r>
      <w:r w:rsidR="00C25A83">
        <w:rPr>
          <w:rFonts w:ascii="Arial" w:hAnsi="Arial" w:cs="Arial"/>
          <w:b/>
          <w:i/>
          <w:iCs/>
        </w:rPr>
        <w:t>5</w:t>
      </w:r>
      <w:r w:rsidRPr="00D97FDB">
        <w:rPr>
          <w:rFonts w:ascii="Arial" w:hAnsi="Arial" w:cs="Arial"/>
          <w:i/>
          <w:iCs/>
          <w:sz w:val="20"/>
        </w:rPr>
        <w:t xml:space="preserve"> 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5C0BE1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14</w:t>
      </w:r>
      <w:r w:rsidR="00CC7D7A">
        <w:rPr>
          <w:rFonts w:cs="Arial"/>
          <w:sz w:val="22"/>
          <w:lang w:val="nl-NL"/>
        </w:rPr>
        <w:t>.</w:t>
      </w:r>
      <w:r w:rsidR="00CC7D7A">
        <w:rPr>
          <w:rFonts w:cs="Arial"/>
          <w:sz w:val="22"/>
          <w:lang w:val="nl-NL"/>
        </w:rPr>
        <w:tab/>
        <w:t>K</w:t>
      </w:r>
      <w:r w:rsidR="00F6388C" w:rsidRPr="00D97FDB">
        <w:rPr>
          <w:rFonts w:cs="Arial"/>
          <w:sz w:val="22"/>
          <w:lang w:val="nl-NL"/>
        </w:rPr>
        <w:t>reeg u</w:t>
      </w:r>
      <w:r w:rsidR="00F6388C" w:rsidRPr="001E5BA8">
        <w:rPr>
          <w:rFonts w:cs="Arial"/>
          <w:sz w:val="22"/>
          <w:lang w:val="nl-NL"/>
        </w:rPr>
        <w:t xml:space="preserve"> hulp</w:t>
      </w:r>
      <w:r w:rsidR="00F6388C" w:rsidRPr="00D97FDB">
        <w:rPr>
          <w:rFonts w:cs="Arial"/>
          <w:sz w:val="22"/>
          <w:lang w:val="nl-NL"/>
        </w:rPr>
        <w:t xml:space="preserve"> bij baden, douchen of wassen </w:t>
      </w:r>
      <w:r w:rsidR="00F6388C" w:rsidRPr="001E5BA8">
        <w:rPr>
          <w:rFonts w:cs="Arial"/>
          <w:sz w:val="22"/>
          <w:lang w:val="nl-NL"/>
        </w:rPr>
        <w:t>zo snel als u wilde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 w:val="20"/>
        </w:rPr>
      </w:pPr>
      <w:r w:rsidRPr="00D97FDB">
        <w:rPr>
          <w:rFonts w:ascii="Arial" w:hAnsi="Arial" w:cs="Arial"/>
          <w:sz w:val="20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  <w:sz w:val="20"/>
        </w:rPr>
        <w:tab/>
      </w:r>
      <w:r w:rsidRPr="00D97FDB">
        <w:rPr>
          <w:rFonts w:ascii="Arial" w:hAnsi="Arial" w:cs="Arial"/>
        </w:rPr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5C0BE1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15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Had u tijdens deze ziekenhuisopname </w:t>
      </w:r>
      <w:r w:rsidR="00F6388C" w:rsidRPr="001E5BA8">
        <w:rPr>
          <w:rFonts w:cs="Arial"/>
          <w:sz w:val="22"/>
          <w:lang w:val="nl-NL"/>
        </w:rPr>
        <w:t xml:space="preserve">hulp nodig </w:t>
      </w:r>
      <w:r w:rsidR="00F6388C" w:rsidRPr="00D97FDB">
        <w:rPr>
          <w:rFonts w:cs="Arial"/>
          <w:sz w:val="22"/>
          <w:lang w:val="nl-NL"/>
        </w:rPr>
        <w:t xml:space="preserve">bij het </w:t>
      </w:r>
      <w:r w:rsidR="00F6388C" w:rsidRPr="001E5BA8">
        <w:rPr>
          <w:rFonts w:cs="Arial"/>
          <w:sz w:val="22"/>
          <w:lang w:val="nl-NL"/>
        </w:rPr>
        <w:t>naar de WC gaan</w:t>
      </w:r>
      <w:r w:rsidR="00F6388C" w:rsidRPr="00D97FDB">
        <w:rPr>
          <w:rFonts w:cs="Arial"/>
          <w:sz w:val="22"/>
          <w:lang w:val="nl-NL"/>
        </w:rPr>
        <w:t xml:space="preserve"> of het gebruik van een steek/po?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Nee </w:t>
      </w:r>
      <w:r w:rsidRPr="00D97FDB">
        <w:rPr>
          <w:rFonts w:ascii="Arial" w:hAnsi="Arial" w:cs="Arial"/>
          <w:b/>
        </w:rPr>
        <w:sym w:font="Wingdings" w:char="F0E8"/>
      </w:r>
      <w:r w:rsidRPr="00D97FDB">
        <w:rPr>
          <w:rFonts w:ascii="Arial" w:hAnsi="Arial" w:cs="Arial"/>
          <w:b/>
        </w:rPr>
        <w:t xml:space="preserve"> </w:t>
      </w:r>
      <w:r w:rsidRPr="00D97FDB">
        <w:rPr>
          <w:rFonts w:ascii="Arial" w:hAnsi="Arial" w:cs="Arial"/>
          <w:b/>
          <w:i/>
          <w:iCs/>
        </w:rPr>
        <w:t>Indien nee, ga naar vraag 1</w:t>
      </w:r>
      <w:r w:rsidR="00C25A83">
        <w:rPr>
          <w:rFonts w:ascii="Arial" w:hAnsi="Arial" w:cs="Arial"/>
          <w:b/>
          <w:i/>
          <w:iCs/>
        </w:rPr>
        <w:t>7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>1</w:t>
      </w:r>
      <w:r w:rsidR="004341D5">
        <w:rPr>
          <w:rFonts w:cs="Arial"/>
          <w:sz w:val="22"/>
          <w:lang w:val="nl-NL"/>
        </w:rPr>
        <w:t>6</w:t>
      </w:r>
      <w:r w:rsidR="00CC7D7A">
        <w:rPr>
          <w:rFonts w:cs="Arial"/>
          <w:sz w:val="22"/>
          <w:lang w:val="nl-NL"/>
        </w:rPr>
        <w:t>.</w:t>
      </w:r>
      <w:r w:rsidR="00CC7D7A">
        <w:rPr>
          <w:rFonts w:cs="Arial"/>
          <w:sz w:val="22"/>
          <w:lang w:val="nl-NL"/>
        </w:rPr>
        <w:tab/>
        <w:t>K</w:t>
      </w:r>
      <w:r w:rsidRPr="00D97FDB">
        <w:rPr>
          <w:rFonts w:cs="Arial"/>
          <w:sz w:val="22"/>
          <w:lang w:val="nl-NL"/>
        </w:rPr>
        <w:t xml:space="preserve">reeg u </w:t>
      </w:r>
      <w:r w:rsidRPr="001E5BA8">
        <w:rPr>
          <w:rFonts w:cs="Arial"/>
          <w:sz w:val="22"/>
          <w:lang w:val="nl-NL"/>
        </w:rPr>
        <w:t>hulp</w:t>
      </w:r>
      <w:r w:rsidRPr="00D97FDB">
        <w:rPr>
          <w:rFonts w:cs="Arial"/>
          <w:sz w:val="22"/>
          <w:lang w:val="nl-NL"/>
        </w:rPr>
        <w:t xml:space="preserve"> bij het naar de WC gaan of het gebruik van een steek/po </w:t>
      </w:r>
      <w:r w:rsidRPr="001E5BA8">
        <w:rPr>
          <w:rFonts w:cs="Arial"/>
          <w:sz w:val="22"/>
          <w:lang w:val="nl-NL"/>
        </w:rPr>
        <w:t>zo snel als u wilde</w:t>
      </w:r>
      <w:r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sz w:val="20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  <w:sz w:val="20"/>
        </w:rPr>
        <w:tab/>
      </w:r>
      <w:r w:rsidRPr="00D97FDB">
        <w:rPr>
          <w:rFonts w:ascii="Arial" w:hAnsi="Arial" w:cs="Arial"/>
        </w:rPr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571E5F" w:rsidRPr="00D97FDB" w:rsidRDefault="00571E5F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CC7D7A" w:rsidRPr="001C5E93" w:rsidRDefault="004341D5" w:rsidP="00CC7D7A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szCs w:val="22"/>
          <w:lang w:val="nl-NL"/>
        </w:rPr>
      </w:pPr>
      <w:r w:rsidRPr="00CC7D7A">
        <w:rPr>
          <w:rFonts w:cs="Arial"/>
          <w:b w:val="0"/>
          <w:bCs/>
          <w:lang w:val="nl-NL"/>
        </w:rPr>
        <w:t>17</w:t>
      </w:r>
      <w:r w:rsidR="00F6388C" w:rsidRPr="00CC7D7A">
        <w:rPr>
          <w:rFonts w:cs="Arial"/>
          <w:b w:val="0"/>
          <w:bCs/>
          <w:lang w:val="nl-NL"/>
        </w:rPr>
        <w:t>.</w:t>
      </w:r>
      <w:r w:rsidR="00F6388C" w:rsidRPr="00CC7D7A">
        <w:rPr>
          <w:rFonts w:cs="Arial"/>
          <w:sz w:val="20"/>
          <w:lang w:val="nl-NL"/>
        </w:rPr>
        <w:tab/>
      </w:r>
      <w:r w:rsidR="00CC7D7A" w:rsidRPr="001C5E93">
        <w:rPr>
          <w:sz w:val="22"/>
          <w:szCs w:val="22"/>
          <w:lang w:val="nl-NL"/>
        </w:rPr>
        <w:t xml:space="preserve">Welk cijfer geeft </w:t>
      </w:r>
      <w:r w:rsidR="00CC7D7A">
        <w:rPr>
          <w:sz w:val="22"/>
          <w:szCs w:val="22"/>
          <w:lang w:val="nl-NL"/>
        </w:rPr>
        <w:t>u de verpleegkundigen?</w:t>
      </w:r>
      <w:r w:rsidR="00CC7D7A" w:rsidRPr="001C5E93">
        <w:rPr>
          <w:bCs/>
          <w:sz w:val="22"/>
          <w:szCs w:val="22"/>
          <w:lang w:val="nl-NL"/>
        </w:rPr>
        <w:t xml:space="preserve"> Een 0 betekent: heel erg slecht. </w:t>
      </w:r>
      <w:r w:rsidR="00CC7D7A" w:rsidRPr="00F27254">
        <w:rPr>
          <w:bCs/>
          <w:sz w:val="22"/>
          <w:szCs w:val="22"/>
          <w:lang w:val="nl-NL"/>
        </w:rPr>
        <w:t>Een 10 betekent: uitstekend</w:t>
      </w:r>
      <w:r w:rsidR="00CC7D7A" w:rsidRPr="001C5E93">
        <w:rPr>
          <w:rFonts w:cs="Arial"/>
          <w:sz w:val="22"/>
          <w:szCs w:val="22"/>
          <w:lang w:val="nl-NL"/>
        </w:rPr>
        <w:t>.</w:t>
      </w:r>
    </w:p>
    <w:p w:rsidR="00CC7D7A" w:rsidRPr="00D97FDB" w:rsidRDefault="00CC7D7A" w:rsidP="00CC7D7A">
      <w:pPr>
        <w:numPr>
          <w:ilvl w:val="12"/>
          <w:numId w:val="0"/>
        </w:numPr>
        <w:tabs>
          <w:tab w:val="left" w:pos="539"/>
          <w:tab w:val="left" w:pos="709"/>
          <w:tab w:val="left" w:pos="1008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ab/>
      </w:r>
      <w:r w:rsidRPr="00D97FDB">
        <w:rPr>
          <w:rFonts w:ascii="Arial" w:hAnsi="Arial" w:cs="Arial"/>
          <w:vertAlign w:val="superscript"/>
        </w:rPr>
        <w:t>0</w:t>
      </w:r>
      <w:r w:rsidRPr="00D97FDB">
        <w:rPr>
          <w:rFonts w:ascii="Arial" w:hAnsi="Arial" w:cs="Arial"/>
          <w:sz w:val="30"/>
        </w:rPr>
        <w:sym w:font="Wingdings" w:char="F06F"/>
      </w:r>
      <w:r>
        <w:rPr>
          <w:rFonts w:ascii="Arial" w:hAnsi="Arial" w:cs="Arial"/>
        </w:rPr>
        <w:tab/>
        <w:t>0   Heel erg slechte verpleegkundigen</w:t>
      </w:r>
      <w:r w:rsidRPr="00D97FDB">
        <w:rPr>
          <w:rFonts w:ascii="Arial" w:hAnsi="Arial" w:cs="Arial"/>
        </w:rPr>
        <w:t xml:space="preserve"> </w:t>
      </w:r>
    </w:p>
    <w:p w:rsidR="00CC7D7A" w:rsidRPr="00D97FDB" w:rsidRDefault="00CC7D7A" w:rsidP="00CC7D7A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418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1 </w:t>
      </w:r>
      <w:r w:rsidRPr="00D97FDB">
        <w:rPr>
          <w:rFonts w:ascii="Arial" w:hAnsi="Arial" w:cs="Arial"/>
        </w:rPr>
        <w:tab/>
        <w:t xml:space="preserve"> </w:t>
      </w:r>
    </w:p>
    <w:p w:rsidR="00CC7D7A" w:rsidRPr="00D97FDB" w:rsidRDefault="00CC7D7A" w:rsidP="00CC7D7A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2</w:t>
      </w:r>
    </w:p>
    <w:p w:rsidR="00CC7D7A" w:rsidRPr="00D97FDB" w:rsidRDefault="00CC7D7A" w:rsidP="00CC7D7A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3</w:t>
      </w:r>
    </w:p>
    <w:p w:rsidR="00CC7D7A" w:rsidRPr="00D97FDB" w:rsidRDefault="00CC7D7A" w:rsidP="00CC7D7A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4</w:t>
      </w:r>
    </w:p>
    <w:p w:rsidR="00CC7D7A" w:rsidRPr="00D97FDB" w:rsidRDefault="00CC7D7A" w:rsidP="00CC7D7A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5</w:t>
      </w:r>
    </w:p>
    <w:p w:rsidR="00CC7D7A" w:rsidRPr="00D97FDB" w:rsidRDefault="00CC7D7A" w:rsidP="00CC7D7A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6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6</w:t>
      </w:r>
    </w:p>
    <w:p w:rsidR="00CC7D7A" w:rsidRPr="00D97FDB" w:rsidRDefault="00CC7D7A" w:rsidP="00CC7D7A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7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7</w:t>
      </w:r>
    </w:p>
    <w:p w:rsidR="00CC7D7A" w:rsidRPr="00D97FDB" w:rsidRDefault="00CC7D7A" w:rsidP="00CC7D7A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8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8</w:t>
      </w:r>
    </w:p>
    <w:p w:rsidR="00CC7D7A" w:rsidRPr="00D97FDB" w:rsidRDefault="00CC7D7A" w:rsidP="00CC7D7A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9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9</w:t>
      </w:r>
    </w:p>
    <w:p w:rsidR="00CC7D7A" w:rsidRPr="00D97FDB" w:rsidRDefault="00CC7D7A" w:rsidP="00CC7D7A">
      <w:pPr>
        <w:numPr>
          <w:ilvl w:val="12"/>
          <w:numId w:val="0"/>
        </w:numPr>
        <w:tabs>
          <w:tab w:val="left" w:pos="539"/>
          <w:tab w:val="left" w:pos="709"/>
          <w:tab w:val="left" w:pos="900"/>
          <w:tab w:val="left" w:pos="1440"/>
        </w:tabs>
        <w:spacing w:line="280" w:lineRule="atLeast"/>
        <w:ind w:left="810" w:hanging="36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10</w:t>
      </w:r>
      <w:r w:rsidRPr="00D97FDB">
        <w:rPr>
          <w:rFonts w:ascii="Arial" w:hAnsi="Arial" w:cs="Arial"/>
          <w:sz w:val="30"/>
        </w:rPr>
        <w:sym w:font="Wingdings" w:char="F06F"/>
      </w:r>
      <w:r>
        <w:rPr>
          <w:rFonts w:ascii="Arial" w:hAnsi="Arial" w:cs="Arial"/>
        </w:rPr>
        <w:tab/>
        <w:t xml:space="preserve">10    Uitstekende </w:t>
      </w:r>
      <w:r w:rsidRPr="00D97FDB">
        <w:rPr>
          <w:rFonts w:ascii="Arial" w:hAnsi="Arial" w:cs="Arial"/>
        </w:rPr>
        <w:t>verpleegkundigen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1080"/>
          <w:tab w:val="left" w:pos="1440"/>
        </w:tabs>
        <w:spacing w:line="280" w:lineRule="atLeast"/>
        <w:ind w:left="810" w:hanging="360"/>
        <w:rPr>
          <w:rFonts w:ascii="Arial" w:hAnsi="Arial" w:cs="Arial"/>
        </w:rPr>
      </w:pPr>
    </w:p>
    <w:p w:rsidR="00F6388C" w:rsidRPr="00D97FDB" w:rsidRDefault="00F6388C" w:rsidP="00F6388C">
      <w:pPr>
        <w:pStyle w:val="Plattetekstinspringen3"/>
        <w:pBdr>
          <w:bottom w:val="single" w:sz="4" w:space="1" w:color="auto"/>
        </w:pBdr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571E5F" w:rsidRPr="00D97FDB" w:rsidRDefault="00571E5F" w:rsidP="00571E5F">
      <w:pPr>
        <w:numPr>
          <w:ilvl w:val="12"/>
          <w:numId w:val="0"/>
        </w:numPr>
        <w:tabs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  <w:b/>
          <w:bCs/>
          <w:i/>
          <w:sz w:val="28"/>
          <w:lang w:eastAsia="en-US"/>
        </w:rPr>
      </w:pPr>
    </w:p>
    <w:p w:rsidR="00571E5F" w:rsidRPr="0094068E" w:rsidRDefault="00571E5F" w:rsidP="00571E5F">
      <w:pPr>
        <w:numPr>
          <w:ilvl w:val="12"/>
          <w:numId w:val="0"/>
        </w:numPr>
        <w:tabs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  <w:b/>
          <w:bCs/>
          <w:i/>
          <w:sz w:val="26"/>
          <w:lang w:eastAsia="en-US"/>
        </w:rPr>
      </w:pPr>
      <w:r w:rsidRPr="0094068E">
        <w:rPr>
          <w:rFonts w:ascii="Arial" w:hAnsi="Arial" w:cs="Arial"/>
          <w:b/>
          <w:bCs/>
          <w:i/>
          <w:sz w:val="26"/>
          <w:lang w:eastAsia="en-US"/>
        </w:rPr>
        <w:t>DE ZORG VOOR U DOOR ARTSEN EN/OF NURSE PRACTITIONERS</w:t>
      </w:r>
    </w:p>
    <w:p w:rsidR="00571E5F" w:rsidRPr="00D97FDB" w:rsidRDefault="00571E5F" w:rsidP="00571E5F">
      <w:pPr>
        <w:numPr>
          <w:ilvl w:val="12"/>
          <w:numId w:val="0"/>
        </w:numPr>
        <w:tabs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  <w:bCs/>
          <w:lang w:eastAsia="en-US"/>
        </w:rPr>
      </w:pPr>
    </w:p>
    <w:p w:rsidR="00F6388C" w:rsidRPr="00D97FDB" w:rsidRDefault="00F6388C" w:rsidP="00571E5F">
      <w:pPr>
        <w:numPr>
          <w:ilvl w:val="12"/>
          <w:numId w:val="0"/>
        </w:numPr>
        <w:tabs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  <w:bCs/>
        </w:rPr>
      </w:pPr>
      <w:r w:rsidRPr="00D97FDB">
        <w:rPr>
          <w:rFonts w:ascii="Arial" w:hAnsi="Arial" w:cs="Arial"/>
          <w:bCs/>
          <w:lang w:eastAsia="en-US"/>
        </w:rPr>
        <w:t>De volgende</w:t>
      </w:r>
      <w:r w:rsidRPr="00D97FDB">
        <w:rPr>
          <w:rFonts w:ascii="Arial" w:hAnsi="Arial" w:cs="Arial"/>
          <w:bCs/>
        </w:rPr>
        <w:t xml:space="preserve"> vragen gaan over de </w:t>
      </w:r>
      <w:r w:rsidRPr="001E5BA8">
        <w:rPr>
          <w:rFonts w:ascii="Arial" w:hAnsi="Arial" w:cs="Arial"/>
          <w:bCs/>
        </w:rPr>
        <w:t>contacten</w:t>
      </w:r>
      <w:r w:rsidRPr="00D97FDB">
        <w:rPr>
          <w:rFonts w:ascii="Arial" w:hAnsi="Arial" w:cs="Arial"/>
          <w:bCs/>
        </w:rPr>
        <w:t xml:space="preserve"> die u met alle </w:t>
      </w:r>
      <w:r w:rsidRPr="001E5BA8">
        <w:rPr>
          <w:rFonts w:ascii="Arial" w:hAnsi="Arial" w:cs="Arial"/>
          <w:bCs/>
        </w:rPr>
        <w:t xml:space="preserve">artsen en/of nurse practitioners </w:t>
      </w:r>
      <w:r w:rsidRPr="00D97FDB">
        <w:rPr>
          <w:rFonts w:ascii="Arial" w:hAnsi="Arial" w:cs="Arial"/>
          <w:bCs/>
        </w:rPr>
        <w:t xml:space="preserve">heeft gehad in het ziekenhuis waar u uw heup- of </w:t>
      </w:r>
      <w:r w:rsidR="00DE4DB6">
        <w:rPr>
          <w:rFonts w:ascii="Arial" w:hAnsi="Arial" w:cs="Arial"/>
          <w:bCs/>
        </w:rPr>
        <w:t>knieoperatie</w:t>
      </w:r>
      <w:r w:rsidRPr="00D97FDB">
        <w:rPr>
          <w:rFonts w:ascii="Arial" w:hAnsi="Arial" w:cs="Arial"/>
          <w:bCs/>
        </w:rPr>
        <w:t xml:space="preserve"> heeft ondergaan. Een nurse practitioner is een verpleegkundige met een speciale opleiding en training op medisch gebied. Hij / zij voert ook taken van de arts uit. Niet ieder ziekenhuis heeft een nurse practitioner in dienst. Sommigen van u zullen niet met de nurse practitioner te maken hebben gehad.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</w:p>
    <w:p w:rsidR="00F6388C" w:rsidRPr="00D97FDB" w:rsidRDefault="004341D5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18</w:t>
      </w:r>
      <w:r w:rsidR="00F6388C" w:rsidRPr="00D97FDB">
        <w:rPr>
          <w:rFonts w:ascii="Arial" w:hAnsi="Arial" w:cs="Arial"/>
          <w:b/>
          <w:bCs/>
        </w:rPr>
        <w:t xml:space="preserve">. </w:t>
      </w:r>
      <w:r w:rsidR="00F6388C" w:rsidRPr="00D97FDB">
        <w:rPr>
          <w:rFonts w:ascii="Arial" w:hAnsi="Arial" w:cs="Arial"/>
          <w:b/>
          <w:bCs/>
        </w:rPr>
        <w:tab/>
        <w:t>Heeft u in het ziekenhuis te maken gehad met een nurse practitioner?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 w:rsidRPr="00D97FDB">
        <w:rPr>
          <w:rFonts w:ascii="Arial" w:hAnsi="Arial" w:cs="Arial"/>
          <w:vertAlign w:val="superscript"/>
        </w:rPr>
        <w:tab/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Weet ik niet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</w:p>
    <w:p w:rsidR="00F6388C" w:rsidRPr="00D97FDB" w:rsidRDefault="004341D5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19</w:t>
      </w:r>
      <w:r w:rsidR="00F6388C" w:rsidRPr="00D97FDB">
        <w:rPr>
          <w:rFonts w:ascii="Arial" w:hAnsi="Arial" w:cs="Arial"/>
          <w:b/>
          <w:bCs/>
        </w:rPr>
        <w:t>.</w:t>
      </w:r>
      <w:r w:rsidR="00F6388C" w:rsidRPr="00D97FDB">
        <w:rPr>
          <w:rFonts w:ascii="Arial" w:hAnsi="Arial" w:cs="Arial"/>
          <w:b/>
          <w:bCs/>
        </w:rPr>
        <w:tab/>
      </w:r>
      <w:r w:rsidR="00CD5BF8">
        <w:rPr>
          <w:rFonts w:ascii="Arial" w:hAnsi="Arial" w:cs="Arial"/>
          <w:b/>
          <w:bCs/>
        </w:rPr>
        <w:t>Waren de</w:t>
      </w:r>
      <w:r w:rsidR="00F6388C" w:rsidRPr="00D97FDB">
        <w:rPr>
          <w:rFonts w:ascii="Arial" w:hAnsi="Arial" w:cs="Arial"/>
          <w:b/>
          <w:bCs/>
        </w:rPr>
        <w:t xml:space="preserve"> artsen en/of nurse practitioners </w:t>
      </w:r>
      <w:r w:rsidR="00A50D03" w:rsidRPr="001E5BA8">
        <w:rPr>
          <w:rFonts w:ascii="Arial" w:hAnsi="Arial" w:cs="Arial"/>
          <w:b/>
          <w:bCs/>
        </w:rPr>
        <w:t>beleefd</w:t>
      </w:r>
      <w:r w:rsidR="00CD5BF8">
        <w:rPr>
          <w:rFonts w:ascii="Arial" w:hAnsi="Arial" w:cs="Arial"/>
          <w:b/>
          <w:bCs/>
        </w:rPr>
        <w:t xml:space="preserve"> tegen u</w:t>
      </w:r>
      <w:r w:rsidR="00F6388C" w:rsidRPr="00D97FDB">
        <w:rPr>
          <w:rFonts w:ascii="Arial" w:hAnsi="Arial" w:cs="Arial"/>
          <w:b/>
          <w:bCs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A50D03" w:rsidRPr="00D97FDB" w:rsidRDefault="00A50D03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571E5F" w:rsidRPr="00D97FDB" w:rsidRDefault="00571E5F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4341D5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20</w:t>
      </w:r>
      <w:r w:rsidR="00825B7F">
        <w:rPr>
          <w:rFonts w:ascii="Arial" w:hAnsi="Arial" w:cs="Arial"/>
          <w:b/>
          <w:bCs/>
        </w:rPr>
        <w:t>.</w:t>
      </w:r>
      <w:r w:rsidR="00825B7F">
        <w:rPr>
          <w:rFonts w:ascii="Arial" w:hAnsi="Arial" w:cs="Arial"/>
          <w:b/>
          <w:bCs/>
        </w:rPr>
        <w:tab/>
        <w:t>N</w:t>
      </w:r>
      <w:r w:rsidR="00F6388C" w:rsidRPr="001E5BA8">
        <w:rPr>
          <w:rFonts w:ascii="Arial" w:hAnsi="Arial" w:cs="Arial"/>
          <w:b/>
          <w:bCs/>
        </w:rPr>
        <w:t>amen</w:t>
      </w:r>
      <w:r w:rsidR="00F6388C" w:rsidRPr="00D97FDB">
        <w:rPr>
          <w:rFonts w:ascii="Arial" w:hAnsi="Arial" w:cs="Arial"/>
          <w:b/>
          <w:bCs/>
        </w:rPr>
        <w:t xml:space="preserve"> artsen en/of nurse practitioners u </w:t>
      </w:r>
      <w:r w:rsidR="00F6388C" w:rsidRPr="001E5BA8">
        <w:rPr>
          <w:rFonts w:ascii="Arial" w:hAnsi="Arial" w:cs="Arial"/>
          <w:b/>
          <w:bCs/>
        </w:rPr>
        <w:t>serieus</w:t>
      </w:r>
      <w:r w:rsidR="00F6388C" w:rsidRPr="00D97FDB">
        <w:rPr>
          <w:rFonts w:ascii="Arial" w:hAnsi="Arial" w:cs="Arial"/>
          <w:b/>
          <w:bCs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lastRenderedPageBreak/>
        <w:t>21</w:t>
      </w:r>
      <w:r w:rsidR="00825B7F">
        <w:rPr>
          <w:rFonts w:cs="Arial"/>
          <w:sz w:val="22"/>
          <w:lang w:val="nl-NL"/>
        </w:rPr>
        <w:t>.</w:t>
      </w:r>
      <w:r w:rsidR="00825B7F">
        <w:rPr>
          <w:rFonts w:cs="Arial"/>
          <w:sz w:val="22"/>
          <w:lang w:val="nl-NL"/>
        </w:rPr>
        <w:tab/>
        <w:t>L</w:t>
      </w:r>
      <w:r w:rsidR="00F6388C" w:rsidRPr="001E5BA8">
        <w:rPr>
          <w:rFonts w:cs="Arial"/>
          <w:sz w:val="22"/>
          <w:lang w:val="nl-NL"/>
        </w:rPr>
        <w:t>uisterden</w:t>
      </w:r>
      <w:r w:rsidR="00F6388C" w:rsidRPr="00D97FDB">
        <w:rPr>
          <w:rFonts w:cs="Arial"/>
          <w:sz w:val="22"/>
          <w:lang w:val="nl-NL"/>
        </w:rPr>
        <w:t xml:space="preserve"> artsen en/of nurse practitioners </w:t>
      </w:r>
      <w:r w:rsidR="00F6388C" w:rsidRPr="001E5BA8">
        <w:rPr>
          <w:rFonts w:cs="Arial"/>
          <w:sz w:val="22"/>
          <w:lang w:val="nl-NL"/>
        </w:rPr>
        <w:t>aandacht</w:t>
      </w:r>
      <w:r w:rsidR="00A50D03" w:rsidRPr="001E5BA8">
        <w:rPr>
          <w:rFonts w:cs="Arial"/>
          <w:sz w:val="22"/>
          <w:lang w:val="nl-NL"/>
        </w:rPr>
        <w:t>ig</w:t>
      </w:r>
      <w:r w:rsidR="00F6388C" w:rsidRPr="001E5BA8">
        <w:rPr>
          <w:rFonts w:cs="Arial"/>
          <w:sz w:val="22"/>
          <w:lang w:val="nl-NL"/>
        </w:rPr>
        <w:t xml:space="preserve"> naar u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lang w:eastAsia="en-US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22</w:t>
      </w:r>
      <w:r w:rsidR="00825B7F">
        <w:rPr>
          <w:rFonts w:cs="Arial"/>
          <w:sz w:val="22"/>
          <w:lang w:val="nl-NL"/>
        </w:rPr>
        <w:t>.</w:t>
      </w:r>
      <w:r w:rsidR="00825B7F">
        <w:rPr>
          <w:rFonts w:cs="Arial"/>
          <w:sz w:val="22"/>
          <w:lang w:val="nl-NL"/>
        </w:rPr>
        <w:tab/>
      </w:r>
      <w:r w:rsidR="00825B7F">
        <w:rPr>
          <w:rFonts w:cs="Arial"/>
          <w:sz w:val="22"/>
          <w:lang w:val="nl-NL"/>
        </w:rPr>
        <w:tab/>
        <w:t>L</w:t>
      </w:r>
      <w:r w:rsidR="00F6388C" w:rsidRPr="001E5BA8">
        <w:rPr>
          <w:rFonts w:cs="Arial"/>
          <w:sz w:val="22"/>
          <w:lang w:val="nl-NL"/>
        </w:rPr>
        <w:t>egden</w:t>
      </w:r>
      <w:r w:rsidR="00F6388C" w:rsidRPr="00D97FDB">
        <w:rPr>
          <w:rFonts w:cs="Arial"/>
          <w:sz w:val="22"/>
          <w:lang w:val="nl-NL"/>
        </w:rPr>
        <w:t xml:space="preserve"> artsen en/of nurse practitioners </w:t>
      </w:r>
      <w:r w:rsidR="00CD5BF8">
        <w:rPr>
          <w:rFonts w:cs="Arial"/>
          <w:sz w:val="22"/>
          <w:lang w:val="nl-NL"/>
        </w:rPr>
        <w:t xml:space="preserve">u </w:t>
      </w:r>
      <w:r w:rsidR="00F6388C" w:rsidRPr="001E5BA8">
        <w:rPr>
          <w:rFonts w:cs="Arial"/>
          <w:sz w:val="22"/>
          <w:lang w:val="nl-NL"/>
        </w:rPr>
        <w:t>dingen</w:t>
      </w:r>
      <w:r w:rsidR="00A50D03" w:rsidRPr="00D97FDB">
        <w:rPr>
          <w:rFonts w:cs="Arial"/>
          <w:sz w:val="22"/>
          <w:lang w:val="nl-NL"/>
        </w:rPr>
        <w:t xml:space="preserve"> </w:t>
      </w:r>
      <w:r w:rsidR="00F6388C" w:rsidRPr="00D97FDB">
        <w:rPr>
          <w:rFonts w:cs="Arial"/>
          <w:sz w:val="22"/>
          <w:lang w:val="nl-NL"/>
        </w:rPr>
        <w:t xml:space="preserve">op een </w:t>
      </w:r>
      <w:r w:rsidR="00A50D03" w:rsidRPr="00D97FDB">
        <w:rPr>
          <w:rFonts w:cs="Arial"/>
          <w:sz w:val="22"/>
          <w:lang w:val="nl-NL"/>
        </w:rPr>
        <w:t xml:space="preserve">begrijpelijke </w:t>
      </w:r>
      <w:r w:rsidR="00F6388C" w:rsidRPr="00D97FDB">
        <w:rPr>
          <w:rFonts w:cs="Arial"/>
          <w:sz w:val="22"/>
          <w:lang w:val="nl-NL"/>
        </w:rPr>
        <w:t>manier</w:t>
      </w:r>
      <w:r w:rsidR="00A50D03" w:rsidRPr="00D97FDB">
        <w:rPr>
          <w:rFonts w:cs="Arial"/>
          <w:sz w:val="22"/>
          <w:lang w:val="nl-NL"/>
        </w:rPr>
        <w:t xml:space="preserve"> </w:t>
      </w:r>
      <w:r w:rsidR="00A50D03" w:rsidRPr="001E5BA8">
        <w:rPr>
          <w:rFonts w:cs="Arial"/>
          <w:sz w:val="22"/>
          <w:lang w:val="nl-NL"/>
        </w:rPr>
        <w:t>uit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23</w:t>
      </w:r>
      <w:r w:rsidR="00825B7F">
        <w:rPr>
          <w:rFonts w:cs="Arial"/>
          <w:sz w:val="22"/>
          <w:lang w:val="nl-NL"/>
        </w:rPr>
        <w:t>.</w:t>
      </w:r>
      <w:r w:rsidR="00825B7F">
        <w:rPr>
          <w:rFonts w:cs="Arial"/>
          <w:sz w:val="22"/>
          <w:lang w:val="nl-NL"/>
        </w:rPr>
        <w:tab/>
        <w:t>B</w:t>
      </w:r>
      <w:r w:rsidR="00F6388C" w:rsidRPr="00D97FDB">
        <w:rPr>
          <w:rFonts w:cs="Arial"/>
          <w:sz w:val="22"/>
          <w:lang w:val="nl-NL"/>
        </w:rPr>
        <w:t>esteedden artsen en/of nurse practitioners</w:t>
      </w:r>
      <w:r w:rsidR="00F6388C" w:rsidRPr="001E5BA8">
        <w:rPr>
          <w:rFonts w:cs="Arial"/>
          <w:sz w:val="22"/>
          <w:lang w:val="nl-NL"/>
        </w:rPr>
        <w:t xml:space="preserve"> voldoende tijd</w:t>
      </w:r>
      <w:r w:rsidR="00F6388C" w:rsidRPr="00D97FDB">
        <w:rPr>
          <w:rFonts w:cs="Arial"/>
          <w:sz w:val="22"/>
          <w:lang w:val="nl-NL"/>
        </w:rPr>
        <w:t xml:space="preserve"> aan u?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24</w:t>
      </w:r>
      <w:r w:rsidR="00825B7F">
        <w:rPr>
          <w:rFonts w:cs="Arial"/>
          <w:sz w:val="22"/>
          <w:lang w:val="nl-NL"/>
        </w:rPr>
        <w:t>.</w:t>
      </w:r>
      <w:r w:rsidR="00825B7F">
        <w:rPr>
          <w:rFonts w:cs="Arial"/>
          <w:sz w:val="22"/>
          <w:lang w:val="nl-NL"/>
        </w:rPr>
        <w:tab/>
      </w:r>
      <w:r w:rsidR="00825B7F">
        <w:rPr>
          <w:rFonts w:cs="Arial"/>
          <w:sz w:val="22"/>
          <w:lang w:val="nl-NL"/>
        </w:rPr>
        <w:tab/>
        <w:t>G</w:t>
      </w:r>
      <w:r w:rsidR="00F6388C" w:rsidRPr="00D97FDB">
        <w:rPr>
          <w:rFonts w:cs="Arial"/>
          <w:sz w:val="22"/>
          <w:lang w:val="nl-NL"/>
        </w:rPr>
        <w:t xml:space="preserve">aven artsen en/of nurse practitioners u </w:t>
      </w:r>
      <w:r w:rsidR="00F6388C" w:rsidRPr="001E5BA8">
        <w:rPr>
          <w:rFonts w:cs="Arial"/>
          <w:sz w:val="22"/>
          <w:lang w:val="nl-NL"/>
        </w:rPr>
        <w:t>tegenstrijdige informatie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25</w:t>
      </w:r>
      <w:r w:rsidR="00825B7F">
        <w:rPr>
          <w:rFonts w:cs="Arial"/>
          <w:sz w:val="22"/>
          <w:lang w:val="nl-NL"/>
        </w:rPr>
        <w:t>.</w:t>
      </w:r>
      <w:r w:rsidR="00825B7F">
        <w:rPr>
          <w:rFonts w:cs="Arial"/>
          <w:sz w:val="22"/>
          <w:lang w:val="nl-NL"/>
        </w:rPr>
        <w:tab/>
        <w:t>K</w:t>
      </w:r>
      <w:r w:rsidR="00F6388C" w:rsidRPr="001E5BA8">
        <w:rPr>
          <w:rFonts w:cs="Arial"/>
          <w:sz w:val="22"/>
          <w:lang w:val="nl-NL"/>
        </w:rPr>
        <w:t>wamen</w:t>
      </w:r>
      <w:r w:rsidR="00F6388C" w:rsidRPr="00D97FDB">
        <w:rPr>
          <w:rFonts w:cs="Arial"/>
          <w:sz w:val="22"/>
          <w:lang w:val="nl-NL"/>
        </w:rPr>
        <w:t xml:space="preserve"> artsen en/of nurse practitioners hun </w:t>
      </w:r>
      <w:r w:rsidR="00F6388C" w:rsidRPr="001E5BA8">
        <w:rPr>
          <w:rFonts w:cs="Arial"/>
          <w:sz w:val="22"/>
          <w:lang w:val="nl-NL"/>
        </w:rPr>
        <w:t>afspraken na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571E5F" w:rsidRPr="00D97FDB" w:rsidRDefault="00F6388C" w:rsidP="00825B7F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571E5F" w:rsidRPr="00D97FDB" w:rsidRDefault="00571E5F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>2</w:t>
      </w:r>
      <w:r w:rsidR="004341D5">
        <w:rPr>
          <w:rFonts w:cs="Arial"/>
          <w:sz w:val="22"/>
          <w:lang w:val="nl-NL"/>
        </w:rPr>
        <w:t>6</w:t>
      </w:r>
      <w:r w:rsidR="00CD5BF8">
        <w:rPr>
          <w:rFonts w:cs="Arial"/>
          <w:sz w:val="22"/>
          <w:lang w:val="nl-NL"/>
        </w:rPr>
        <w:t>.</w:t>
      </w:r>
      <w:r w:rsidR="00CD5BF8">
        <w:rPr>
          <w:rFonts w:cs="Arial"/>
          <w:sz w:val="22"/>
          <w:lang w:val="nl-NL"/>
        </w:rPr>
        <w:tab/>
        <w:t xml:space="preserve">Kon u </w:t>
      </w:r>
      <w:r w:rsidRPr="001E5BA8">
        <w:rPr>
          <w:rFonts w:cs="Arial"/>
          <w:sz w:val="22"/>
          <w:lang w:val="nl-NL"/>
        </w:rPr>
        <w:t>meebeslissen</w:t>
      </w:r>
      <w:r w:rsidRPr="00D97FDB">
        <w:rPr>
          <w:rFonts w:cs="Arial"/>
          <w:sz w:val="22"/>
          <w:lang w:val="nl-NL"/>
        </w:rPr>
        <w:t xml:space="preserve"> in de keuze om te opereren?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  <w:b/>
          <w:lang w:eastAsia="en-US"/>
        </w:rPr>
      </w:pPr>
      <w:r w:rsidRPr="00D97FDB">
        <w:rPr>
          <w:rFonts w:ascii="Arial" w:hAnsi="Arial" w:cs="Arial"/>
          <w:bCs/>
          <w:lang w:eastAsia="en-US"/>
        </w:rPr>
        <w:tab/>
      </w:r>
    </w:p>
    <w:p w:rsidR="003344C9" w:rsidRPr="001C5E93" w:rsidRDefault="004341D5" w:rsidP="003344C9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szCs w:val="22"/>
          <w:lang w:val="nl-NL"/>
        </w:rPr>
      </w:pPr>
      <w:r w:rsidRPr="00CD5BF8">
        <w:rPr>
          <w:rFonts w:cs="Arial"/>
          <w:bCs/>
          <w:sz w:val="22"/>
          <w:szCs w:val="24"/>
          <w:lang w:val="nl-NL" w:eastAsia="nl-NL"/>
        </w:rPr>
        <w:t>27</w:t>
      </w:r>
      <w:r w:rsidR="00F6388C" w:rsidRPr="00CD5BF8">
        <w:rPr>
          <w:rFonts w:cs="Arial"/>
          <w:bCs/>
          <w:sz w:val="22"/>
          <w:szCs w:val="24"/>
          <w:lang w:val="nl-NL" w:eastAsia="nl-NL"/>
        </w:rPr>
        <w:t>.</w:t>
      </w:r>
      <w:r w:rsidR="00F6388C" w:rsidRPr="003344C9">
        <w:rPr>
          <w:rFonts w:cs="Arial"/>
          <w:sz w:val="20"/>
          <w:lang w:val="nl-NL"/>
        </w:rPr>
        <w:tab/>
      </w:r>
      <w:r w:rsidR="003344C9" w:rsidRPr="001C5E93">
        <w:rPr>
          <w:sz w:val="22"/>
          <w:szCs w:val="22"/>
          <w:lang w:val="nl-NL"/>
        </w:rPr>
        <w:t xml:space="preserve">Welk cijfer geeft </w:t>
      </w:r>
      <w:r w:rsidR="003344C9">
        <w:rPr>
          <w:sz w:val="22"/>
          <w:szCs w:val="22"/>
          <w:lang w:val="nl-NL"/>
        </w:rPr>
        <w:t xml:space="preserve">u de </w:t>
      </w:r>
      <w:r w:rsidR="003344C9" w:rsidRPr="00D45D6B">
        <w:rPr>
          <w:rFonts w:cs="Arial"/>
          <w:sz w:val="22"/>
          <w:szCs w:val="22"/>
          <w:lang w:val="nl-NL"/>
        </w:rPr>
        <w:t>artsen en/of nurse practitioners</w:t>
      </w:r>
      <w:r w:rsidR="003344C9">
        <w:rPr>
          <w:sz w:val="22"/>
          <w:szCs w:val="22"/>
          <w:lang w:val="nl-NL"/>
        </w:rPr>
        <w:t>?</w:t>
      </w:r>
      <w:r w:rsidR="003344C9" w:rsidRPr="001C5E93">
        <w:rPr>
          <w:bCs/>
          <w:sz w:val="22"/>
          <w:szCs w:val="22"/>
          <w:lang w:val="nl-NL"/>
        </w:rPr>
        <w:t xml:space="preserve"> Een 0 betekent: heel erg slecht. </w:t>
      </w:r>
      <w:r w:rsidR="003344C9" w:rsidRPr="00F27254">
        <w:rPr>
          <w:bCs/>
          <w:sz w:val="22"/>
          <w:szCs w:val="22"/>
          <w:lang w:val="nl-NL"/>
        </w:rPr>
        <w:t>Een 10 betekent: uitstekend</w:t>
      </w:r>
      <w:r w:rsidR="003344C9" w:rsidRPr="001C5E93">
        <w:rPr>
          <w:rFonts w:cs="Arial"/>
          <w:sz w:val="22"/>
          <w:szCs w:val="22"/>
          <w:lang w:val="nl-NL"/>
        </w:rPr>
        <w:t>.</w:t>
      </w:r>
    </w:p>
    <w:p w:rsidR="003344C9" w:rsidRPr="00D97FDB" w:rsidRDefault="003344C9" w:rsidP="003344C9">
      <w:pPr>
        <w:numPr>
          <w:ilvl w:val="12"/>
          <w:numId w:val="0"/>
        </w:numPr>
        <w:tabs>
          <w:tab w:val="left" w:pos="709"/>
          <w:tab w:val="left" w:pos="994"/>
          <w:tab w:val="left" w:pos="1430"/>
        </w:tabs>
        <w:spacing w:line="280" w:lineRule="atLeast"/>
        <w:ind w:left="1430" w:hanging="883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0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0</w:t>
      </w:r>
      <w:r w:rsidRPr="00D97FD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Heel erg slechte </w:t>
      </w:r>
      <w:r w:rsidRPr="00D45D6B">
        <w:rPr>
          <w:rFonts w:ascii="Arial" w:hAnsi="Arial" w:cs="Arial"/>
          <w:szCs w:val="22"/>
        </w:rPr>
        <w:t xml:space="preserve">artsen en/of </w:t>
      </w:r>
    </w:p>
    <w:p w:rsidR="003344C9" w:rsidRPr="00D97FDB" w:rsidRDefault="003344C9" w:rsidP="003344C9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418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1 </w:t>
      </w:r>
      <w:r w:rsidRPr="00D97FDB">
        <w:rPr>
          <w:rFonts w:ascii="Arial" w:hAnsi="Arial" w:cs="Arial"/>
        </w:rPr>
        <w:tab/>
      </w:r>
      <w:r w:rsidR="00CD5BF8" w:rsidRPr="00D45D6B">
        <w:rPr>
          <w:rFonts w:ascii="Arial" w:hAnsi="Arial" w:cs="Arial"/>
          <w:szCs w:val="22"/>
        </w:rPr>
        <w:t>nurse practitioners</w:t>
      </w:r>
    </w:p>
    <w:p w:rsidR="003344C9" w:rsidRPr="00D97FDB" w:rsidRDefault="003344C9" w:rsidP="003344C9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418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2</w:t>
      </w:r>
    </w:p>
    <w:p w:rsidR="003344C9" w:rsidRPr="00D97FDB" w:rsidRDefault="003344C9" w:rsidP="003344C9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3</w:t>
      </w:r>
    </w:p>
    <w:p w:rsidR="003344C9" w:rsidRPr="00D97FDB" w:rsidRDefault="003344C9" w:rsidP="003344C9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4</w:t>
      </w:r>
    </w:p>
    <w:p w:rsidR="003344C9" w:rsidRPr="00D97FDB" w:rsidRDefault="003344C9" w:rsidP="003344C9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5</w:t>
      </w:r>
    </w:p>
    <w:p w:rsidR="003344C9" w:rsidRPr="00D97FDB" w:rsidRDefault="003344C9" w:rsidP="003344C9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6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6</w:t>
      </w:r>
    </w:p>
    <w:p w:rsidR="003344C9" w:rsidRPr="00D97FDB" w:rsidRDefault="003344C9" w:rsidP="003344C9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7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7</w:t>
      </w:r>
    </w:p>
    <w:p w:rsidR="003344C9" w:rsidRPr="00D97FDB" w:rsidRDefault="003344C9" w:rsidP="003344C9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8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8</w:t>
      </w:r>
    </w:p>
    <w:p w:rsidR="003344C9" w:rsidRPr="00D97FDB" w:rsidRDefault="003344C9" w:rsidP="003344C9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080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9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9</w:t>
      </w:r>
    </w:p>
    <w:p w:rsidR="003344C9" w:rsidRPr="00D97FDB" w:rsidRDefault="003344C9" w:rsidP="003344C9">
      <w:pPr>
        <w:numPr>
          <w:ilvl w:val="12"/>
          <w:numId w:val="0"/>
        </w:numPr>
        <w:tabs>
          <w:tab w:val="left" w:pos="539"/>
          <w:tab w:val="left" w:pos="709"/>
          <w:tab w:val="left" w:pos="1080"/>
          <w:tab w:val="left" w:pos="1440"/>
        </w:tabs>
        <w:spacing w:line="280" w:lineRule="atLeast"/>
        <w:ind w:left="1430" w:hanging="1430"/>
        <w:rPr>
          <w:rFonts w:ascii="Arial" w:hAnsi="Arial" w:cs="Arial"/>
          <w:sz w:val="20"/>
        </w:rPr>
      </w:pPr>
      <w:r>
        <w:rPr>
          <w:rFonts w:ascii="Arial" w:hAnsi="Arial" w:cs="Arial"/>
          <w:vertAlign w:val="superscript"/>
        </w:rPr>
        <w:tab/>
      </w:r>
      <w:r w:rsidRPr="00D97FDB">
        <w:rPr>
          <w:rFonts w:ascii="Arial" w:hAnsi="Arial" w:cs="Arial"/>
          <w:vertAlign w:val="superscript"/>
        </w:rPr>
        <w:t>10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10</w:t>
      </w:r>
      <w:r w:rsidRPr="00D97FDB">
        <w:rPr>
          <w:rFonts w:ascii="Arial" w:hAnsi="Arial" w:cs="Arial"/>
        </w:rPr>
        <w:tab/>
      </w:r>
      <w:r>
        <w:rPr>
          <w:rFonts w:ascii="Arial" w:hAnsi="Arial" w:cs="Arial"/>
        </w:rPr>
        <w:t>Uitstekende</w:t>
      </w:r>
      <w:r w:rsidRPr="00D97FDB">
        <w:rPr>
          <w:rFonts w:ascii="Arial" w:hAnsi="Arial" w:cs="Arial"/>
        </w:rPr>
        <w:t xml:space="preserve"> artsen en/of nurse practitioners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1080"/>
          <w:tab w:val="left" w:pos="1440"/>
        </w:tabs>
        <w:spacing w:line="280" w:lineRule="atLeast"/>
        <w:ind w:left="1080" w:hanging="360"/>
        <w:rPr>
          <w:rFonts w:ascii="Arial" w:hAnsi="Arial" w:cs="Arial"/>
          <w:sz w:val="20"/>
        </w:rPr>
      </w:pPr>
    </w:p>
    <w:p w:rsidR="00F6388C" w:rsidRPr="00D97FDB" w:rsidRDefault="00F6388C" w:rsidP="00F6388C">
      <w:pPr>
        <w:pStyle w:val="Plattetekstinspringen3"/>
        <w:pBdr>
          <w:bottom w:val="single" w:sz="4" w:space="1" w:color="auto"/>
        </w:pBdr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D97FDB" w:rsidRPr="00D97FDB" w:rsidRDefault="00D97FDB" w:rsidP="00D97FDB">
      <w:pPr>
        <w:pStyle w:val="Plattetekstinspringen3"/>
        <w:tabs>
          <w:tab w:val="clear" w:pos="540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b w:val="0"/>
          <w:i/>
          <w:sz w:val="28"/>
          <w:lang w:val="nl-NL"/>
        </w:rPr>
      </w:pPr>
    </w:p>
    <w:p w:rsidR="00D97FDB" w:rsidRPr="0094068E" w:rsidRDefault="00D97FDB" w:rsidP="00D97FDB">
      <w:pPr>
        <w:pStyle w:val="Plattetekstinspringen3"/>
        <w:tabs>
          <w:tab w:val="clear" w:pos="540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i/>
          <w:sz w:val="26"/>
          <w:lang w:val="nl-NL"/>
        </w:rPr>
      </w:pPr>
      <w:r w:rsidRPr="0094068E">
        <w:rPr>
          <w:rFonts w:cs="Arial"/>
          <w:i/>
          <w:sz w:val="26"/>
          <w:lang w:val="nl-NL"/>
        </w:rPr>
        <w:t>DE OMGEVING TIJDENS DE ZIEKENHUISOPNAME</w:t>
      </w:r>
    </w:p>
    <w:p w:rsidR="00D97FDB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28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</w:r>
      <w:r w:rsidR="00B966B6">
        <w:rPr>
          <w:rFonts w:cs="Arial"/>
          <w:sz w:val="22"/>
          <w:lang w:val="nl-NL"/>
        </w:rPr>
        <w:t>W</w:t>
      </w:r>
      <w:r w:rsidR="00F6388C" w:rsidRPr="00D97FDB">
        <w:rPr>
          <w:rFonts w:cs="Arial"/>
          <w:sz w:val="22"/>
          <w:lang w:val="nl-NL"/>
        </w:rPr>
        <w:t xml:space="preserve">as de </w:t>
      </w:r>
      <w:r w:rsidR="00F6388C" w:rsidRPr="001E5BA8">
        <w:rPr>
          <w:rFonts w:cs="Arial"/>
          <w:sz w:val="22"/>
          <w:lang w:val="nl-NL"/>
        </w:rPr>
        <w:t xml:space="preserve">temperatuur </w:t>
      </w:r>
      <w:r w:rsidR="00F6388C" w:rsidRPr="00D97FDB">
        <w:rPr>
          <w:rFonts w:cs="Arial"/>
          <w:sz w:val="22"/>
          <w:lang w:val="nl-NL"/>
        </w:rPr>
        <w:t xml:space="preserve">in uw kamer </w:t>
      </w:r>
      <w:r w:rsidR="00F6388C" w:rsidRPr="001E5BA8">
        <w:rPr>
          <w:rFonts w:cs="Arial"/>
          <w:sz w:val="22"/>
          <w:lang w:val="nl-NL"/>
        </w:rPr>
        <w:t>aangenaam</w:t>
      </w:r>
      <w:r w:rsidR="00F6388C" w:rsidRPr="00D97FDB">
        <w:rPr>
          <w:rFonts w:cs="Arial"/>
          <w:sz w:val="22"/>
          <w:lang w:val="nl-NL"/>
        </w:rPr>
        <w:t xml:space="preserve">?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29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</w:r>
      <w:r w:rsidR="00B966B6">
        <w:rPr>
          <w:rFonts w:cs="Arial"/>
          <w:sz w:val="22"/>
          <w:lang w:val="nl-NL"/>
        </w:rPr>
        <w:t>W</w:t>
      </w:r>
      <w:r w:rsidR="00F6388C" w:rsidRPr="00D97FDB">
        <w:rPr>
          <w:rFonts w:cs="Arial"/>
          <w:sz w:val="22"/>
          <w:lang w:val="nl-NL"/>
        </w:rPr>
        <w:t xml:space="preserve">erden uw </w:t>
      </w:r>
      <w:r w:rsidR="00F6388C" w:rsidRPr="001E5BA8">
        <w:rPr>
          <w:rFonts w:cs="Arial"/>
          <w:sz w:val="22"/>
          <w:lang w:val="nl-NL"/>
        </w:rPr>
        <w:t>kamer en badkamer schoon gehouden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 xml:space="preserve"> </w:t>
      </w: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30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</w:r>
      <w:r w:rsidR="00B966B6">
        <w:rPr>
          <w:rFonts w:cs="Arial"/>
          <w:sz w:val="22"/>
          <w:lang w:val="nl-NL"/>
        </w:rPr>
        <w:t>W</w:t>
      </w:r>
      <w:r w:rsidR="00F6388C" w:rsidRPr="00D97FDB">
        <w:rPr>
          <w:rFonts w:cs="Arial"/>
          <w:sz w:val="22"/>
          <w:lang w:val="nl-NL"/>
        </w:rPr>
        <w:t xml:space="preserve">as het </w:t>
      </w:r>
      <w:r w:rsidR="00F6388C" w:rsidRPr="001E5BA8">
        <w:rPr>
          <w:rFonts w:cs="Arial"/>
          <w:sz w:val="22"/>
          <w:lang w:val="nl-NL"/>
        </w:rPr>
        <w:t>’s nachts stil</w:t>
      </w:r>
      <w:r w:rsidR="00F6388C" w:rsidRPr="00D97FDB">
        <w:rPr>
          <w:rFonts w:cs="Arial"/>
          <w:sz w:val="22"/>
          <w:lang w:val="nl-NL"/>
        </w:rPr>
        <w:t xml:space="preserve"> in de omgeving van uw kamer?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D97FDB" w:rsidP="00D97FDB">
      <w:pPr>
        <w:numPr>
          <w:ilvl w:val="12"/>
          <w:numId w:val="0"/>
        </w:numPr>
        <w:pBdr>
          <w:bottom w:val="single" w:sz="4" w:space="1" w:color="auto"/>
        </w:pBdr>
        <w:tabs>
          <w:tab w:val="left" w:pos="550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ab/>
      </w:r>
      <w:r w:rsidR="00F6388C" w:rsidRPr="00D97FDB">
        <w:rPr>
          <w:rFonts w:ascii="Arial" w:hAnsi="Arial" w:cs="Arial"/>
          <w:vertAlign w:val="superscript"/>
        </w:rPr>
        <w:t>4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Altijd</w:t>
      </w:r>
    </w:p>
    <w:p w:rsidR="00B966B6" w:rsidRDefault="00B966B6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  <w:i/>
          <w:sz w:val="26"/>
        </w:rPr>
      </w:pPr>
    </w:p>
    <w:p w:rsidR="00B966B6" w:rsidRDefault="00B966B6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  <w:i/>
          <w:sz w:val="26"/>
        </w:rPr>
      </w:pPr>
    </w:p>
    <w:p w:rsidR="00B966B6" w:rsidRDefault="00B966B6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  <w:i/>
          <w:sz w:val="26"/>
        </w:rPr>
      </w:pPr>
    </w:p>
    <w:p w:rsidR="00B966B6" w:rsidRDefault="00B966B6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  <w:i/>
          <w:sz w:val="26"/>
        </w:rPr>
      </w:pPr>
    </w:p>
    <w:p w:rsidR="00B966B6" w:rsidRDefault="00B966B6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  <w:i/>
          <w:sz w:val="26"/>
        </w:rPr>
      </w:pPr>
    </w:p>
    <w:p w:rsidR="00D97FDB" w:rsidRPr="0094068E" w:rsidRDefault="00D97FDB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  <w:i/>
          <w:sz w:val="26"/>
        </w:rPr>
      </w:pPr>
      <w:r w:rsidRPr="0094068E">
        <w:rPr>
          <w:rFonts w:ascii="Arial" w:hAnsi="Arial" w:cs="Arial"/>
          <w:b/>
          <w:bCs/>
          <w:i/>
          <w:sz w:val="26"/>
        </w:rPr>
        <w:t>UW ERVARING IN DIT ZIEKENHUIS</w:t>
      </w:r>
    </w:p>
    <w:p w:rsidR="00D97FDB" w:rsidRPr="00D97FDB" w:rsidRDefault="00D97FDB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  <w:i/>
          <w:sz w:val="28"/>
        </w:rPr>
      </w:pP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 w:rsidRPr="00D97FDB">
        <w:rPr>
          <w:rFonts w:ascii="Arial" w:hAnsi="Arial" w:cs="Arial"/>
          <w:b/>
          <w:bCs/>
        </w:rPr>
        <w:t>3</w:t>
      </w:r>
      <w:r w:rsidR="004341D5">
        <w:rPr>
          <w:rFonts w:ascii="Arial" w:hAnsi="Arial" w:cs="Arial"/>
          <w:b/>
          <w:bCs/>
        </w:rPr>
        <w:t>1</w:t>
      </w:r>
      <w:r w:rsidRPr="00D97FDB">
        <w:rPr>
          <w:rFonts w:ascii="Arial" w:hAnsi="Arial" w:cs="Arial"/>
          <w:b/>
          <w:bCs/>
        </w:rPr>
        <w:t>.</w:t>
      </w:r>
      <w:r w:rsidRPr="00D97FDB">
        <w:rPr>
          <w:rFonts w:ascii="Arial" w:hAnsi="Arial" w:cs="Arial"/>
          <w:b/>
          <w:bCs/>
        </w:rPr>
        <w:tab/>
        <w:t xml:space="preserve">Zat u in een </w:t>
      </w:r>
      <w:r w:rsidRPr="001E5BA8">
        <w:rPr>
          <w:rFonts w:ascii="Arial" w:hAnsi="Arial" w:cs="Arial"/>
          <w:b/>
          <w:bCs/>
        </w:rPr>
        <w:t>programma</w:t>
      </w:r>
      <w:r w:rsidRPr="00D97FDB">
        <w:rPr>
          <w:rFonts w:ascii="Arial" w:hAnsi="Arial" w:cs="Arial"/>
          <w:b/>
          <w:bCs/>
        </w:rPr>
        <w:t xml:space="preserve"> waardoor u met een</w:t>
      </w:r>
      <w:r w:rsidRPr="001E5BA8">
        <w:rPr>
          <w:rFonts w:ascii="Arial" w:hAnsi="Arial" w:cs="Arial"/>
          <w:b/>
          <w:bCs/>
        </w:rPr>
        <w:t xml:space="preserve"> groep </w:t>
      </w:r>
      <w:r w:rsidRPr="00D97FDB">
        <w:rPr>
          <w:rFonts w:ascii="Arial" w:hAnsi="Arial" w:cs="Arial"/>
          <w:b/>
          <w:bCs/>
        </w:rPr>
        <w:t>patiënten werd opgenomen/ geopereerd en behandeld (bijvoorbeeld een “joint care” programma)?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  <w:b/>
          <w:bCs/>
        </w:rPr>
      </w:pPr>
      <w:r w:rsidRPr="00D97FDB">
        <w:rPr>
          <w:rFonts w:ascii="Arial" w:hAnsi="Arial" w:cs="Arial"/>
        </w:rPr>
        <w:lastRenderedPageBreak/>
        <w:tab/>
      </w:r>
    </w:p>
    <w:p w:rsidR="00F6388C" w:rsidRPr="00D97FDB" w:rsidRDefault="004341D5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32</w:t>
      </w:r>
      <w:r w:rsidR="00F6388C" w:rsidRPr="00D97FDB">
        <w:rPr>
          <w:rFonts w:ascii="Arial" w:hAnsi="Arial" w:cs="Arial"/>
          <w:b/>
          <w:bCs/>
        </w:rPr>
        <w:t>.</w:t>
      </w:r>
      <w:r w:rsidR="00F6388C" w:rsidRPr="00D97FDB">
        <w:rPr>
          <w:rFonts w:ascii="Arial" w:hAnsi="Arial" w:cs="Arial"/>
          <w:b/>
          <w:bCs/>
        </w:rPr>
        <w:tab/>
        <w:t>Konden alle</w:t>
      </w:r>
      <w:r w:rsidR="00F6388C" w:rsidRPr="001E5BA8">
        <w:rPr>
          <w:rFonts w:ascii="Arial" w:hAnsi="Arial" w:cs="Arial"/>
          <w:b/>
          <w:bCs/>
        </w:rPr>
        <w:t xml:space="preserve"> voorbereidende onderzoeken </w:t>
      </w:r>
      <w:r w:rsidR="00F6388C" w:rsidRPr="00D97FDB">
        <w:rPr>
          <w:rFonts w:ascii="Arial" w:hAnsi="Arial" w:cs="Arial"/>
          <w:b/>
          <w:bCs/>
        </w:rPr>
        <w:t xml:space="preserve">voor de operatie </w:t>
      </w:r>
      <w:r w:rsidR="00F6388C" w:rsidRPr="008B2DA2">
        <w:rPr>
          <w:rFonts w:ascii="Arial" w:hAnsi="Arial" w:cs="Arial"/>
          <w:b/>
          <w:bCs/>
        </w:rPr>
        <w:t xml:space="preserve">op één dag </w:t>
      </w:r>
      <w:r w:rsidR="00F6388C" w:rsidRPr="00D97FDB">
        <w:rPr>
          <w:rFonts w:ascii="Arial" w:hAnsi="Arial" w:cs="Arial"/>
          <w:b/>
          <w:bCs/>
        </w:rPr>
        <w:t>plaatsvinden?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D97FDB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  <w:b/>
          <w:bCs/>
        </w:rPr>
      </w:pPr>
      <w:r w:rsidRPr="00D97FDB">
        <w:rPr>
          <w:rFonts w:ascii="Arial" w:hAnsi="Arial" w:cs="Arial"/>
        </w:rPr>
        <w:tab/>
      </w:r>
    </w:p>
    <w:p w:rsidR="00F6388C" w:rsidRPr="00D97FDB" w:rsidRDefault="004341D5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33</w:t>
      </w:r>
      <w:r w:rsidR="00F6388C" w:rsidRPr="00D97FDB">
        <w:rPr>
          <w:rFonts w:ascii="Arial" w:hAnsi="Arial" w:cs="Arial"/>
          <w:b/>
          <w:bCs/>
        </w:rPr>
        <w:t>.</w:t>
      </w:r>
      <w:r w:rsidR="00F6388C" w:rsidRPr="00D97FDB">
        <w:rPr>
          <w:rFonts w:ascii="Arial" w:hAnsi="Arial" w:cs="Arial"/>
          <w:b/>
          <w:bCs/>
        </w:rPr>
        <w:tab/>
      </w:r>
      <w:r w:rsidR="00B966B6">
        <w:rPr>
          <w:rFonts w:ascii="Arial" w:hAnsi="Arial" w:cs="Arial"/>
          <w:b/>
          <w:bCs/>
        </w:rPr>
        <w:t>Z</w:t>
      </w:r>
      <w:r w:rsidR="00F6388C" w:rsidRPr="00D97FDB">
        <w:rPr>
          <w:rFonts w:ascii="Arial" w:hAnsi="Arial" w:cs="Arial"/>
          <w:b/>
          <w:bCs/>
        </w:rPr>
        <w:t xml:space="preserve">orgden artsen, nurse practitioners of verpleegkundigen ervoor dat u </w:t>
      </w:r>
      <w:r w:rsidR="00F6388C" w:rsidRPr="008B2DA2">
        <w:rPr>
          <w:rFonts w:ascii="Arial" w:hAnsi="Arial" w:cs="Arial"/>
          <w:b/>
          <w:bCs/>
        </w:rPr>
        <w:t>voldoende privacy</w:t>
      </w:r>
      <w:r w:rsidR="00F6388C" w:rsidRPr="00D97FDB">
        <w:rPr>
          <w:rFonts w:ascii="Arial" w:hAnsi="Arial" w:cs="Arial"/>
          <w:b/>
          <w:bCs/>
        </w:rPr>
        <w:t xml:space="preserve"> had wanneer ze u verzorgden of met u praatten?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34</w:t>
      </w:r>
      <w:r w:rsidR="00B966B6">
        <w:rPr>
          <w:rFonts w:cs="Arial"/>
          <w:sz w:val="22"/>
          <w:lang w:val="nl-NL"/>
        </w:rPr>
        <w:t>.</w:t>
      </w:r>
      <w:r w:rsidR="00B966B6">
        <w:rPr>
          <w:rFonts w:cs="Arial"/>
          <w:sz w:val="22"/>
          <w:lang w:val="nl-NL"/>
        </w:rPr>
        <w:tab/>
      </w:r>
      <w:r w:rsidR="00A20EFD">
        <w:rPr>
          <w:rFonts w:cs="Arial"/>
          <w:sz w:val="22"/>
          <w:lang w:val="nl-NL"/>
        </w:rPr>
        <w:t>H</w:t>
      </w:r>
      <w:r w:rsidR="00A20EFD" w:rsidRPr="00D97FDB">
        <w:rPr>
          <w:rFonts w:cs="Arial"/>
          <w:sz w:val="22"/>
          <w:lang w:val="nl-NL"/>
        </w:rPr>
        <w:t>ebt</w:t>
      </w:r>
      <w:r w:rsidR="00F6388C" w:rsidRPr="00D97FDB">
        <w:rPr>
          <w:rFonts w:cs="Arial"/>
          <w:sz w:val="22"/>
          <w:lang w:val="nl-NL"/>
        </w:rPr>
        <w:t xml:space="preserve"> u </w:t>
      </w:r>
      <w:r w:rsidR="00F6388C" w:rsidRPr="008B2DA2">
        <w:rPr>
          <w:rFonts w:cs="Arial"/>
          <w:sz w:val="22"/>
          <w:lang w:val="nl-NL"/>
        </w:rPr>
        <w:t xml:space="preserve">fysiotherapeutische begeleiding </w:t>
      </w:r>
      <w:r w:rsidR="00F6388C" w:rsidRPr="00D97FDB">
        <w:rPr>
          <w:rFonts w:cs="Arial"/>
          <w:sz w:val="22"/>
          <w:lang w:val="nl-NL"/>
        </w:rPr>
        <w:t>gehad in het ziekenhuis?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Iedere dag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Om de dag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1 of twee keer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990" w:hanging="450"/>
        <w:rPr>
          <w:rFonts w:ascii="Arial" w:hAnsi="Arial" w:cs="Arial"/>
          <w:b/>
          <w:bCs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Ik heb geen fysiotherapeutische begeleiding gehad in het ziekenhuis</w:t>
      </w:r>
    </w:p>
    <w:p w:rsidR="00F6388C" w:rsidRPr="00D97FDB" w:rsidRDefault="00F6388C" w:rsidP="00F6388C">
      <w:pPr>
        <w:pStyle w:val="Q1-FirstLevelQuestion"/>
        <w:widowControl w:val="0"/>
        <w:pBdr>
          <w:bottom w:val="single" w:sz="4" w:space="1" w:color="auto"/>
        </w:pBdr>
        <w:tabs>
          <w:tab w:val="clear" w:pos="720"/>
        </w:tabs>
        <w:spacing w:after="0" w:line="280" w:lineRule="atLeast"/>
        <w:ind w:left="0" w:firstLine="0"/>
        <w:rPr>
          <w:rFonts w:cs="Arial"/>
          <w:sz w:val="22"/>
          <w:lang w:val="nl-NL"/>
        </w:rPr>
      </w:pPr>
    </w:p>
    <w:p w:rsidR="00D97FDB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</w:p>
    <w:p w:rsidR="00D97FDB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bCs/>
          <w:i/>
          <w:sz w:val="28"/>
          <w:lang w:val="nl-NL"/>
        </w:rPr>
      </w:pPr>
      <w:r w:rsidRPr="00D97FDB">
        <w:rPr>
          <w:rFonts w:cs="Arial"/>
          <w:bCs/>
          <w:i/>
          <w:sz w:val="28"/>
          <w:lang w:val="nl-NL"/>
        </w:rPr>
        <w:br w:type="column"/>
      </w:r>
      <w:r w:rsidRPr="0094068E">
        <w:rPr>
          <w:rFonts w:cs="Arial"/>
          <w:bCs/>
          <w:i/>
          <w:sz w:val="26"/>
          <w:lang w:val="nl-NL"/>
        </w:rPr>
        <w:t>INFORMATIE</w:t>
      </w:r>
    </w:p>
    <w:p w:rsidR="00D97FDB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bCs/>
          <w:i/>
          <w:sz w:val="28"/>
          <w:lang w:val="nl-NL"/>
        </w:rPr>
      </w:pP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lang w:val="nl-NL"/>
        </w:rPr>
        <w:t>In de volgende vragen wordt ingegaan op de verschillende aspecten van informatievoor</w:t>
      </w:r>
      <w:r w:rsidR="00D97FDB" w:rsidRPr="00D97FDB">
        <w:rPr>
          <w:rFonts w:cs="Arial"/>
          <w:b w:val="0"/>
          <w:bCs/>
          <w:sz w:val="22"/>
          <w:lang w:val="nl-NL"/>
        </w:rPr>
        <w:softHyphen/>
      </w:r>
      <w:r w:rsidRPr="00D97FDB">
        <w:rPr>
          <w:rFonts w:cs="Arial"/>
          <w:b w:val="0"/>
          <w:bCs/>
          <w:sz w:val="22"/>
          <w:lang w:val="nl-NL"/>
        </w:rPr>
        <w:t xml:space="preserve">ziening rondom uw heup- of </w:t>
      </w:r>
      <w:r w:rsidR="00DE4DB6">
        <w:rPr>
          <w:rFonts w:cs="Arial"/>
          <w:b w:val="0"/>
          <w:bCs/>
          <w:sz w:val="22"/>
          <w:lang w:val="nl-NL"/>
        </w:rPr>
        <w:t>knieoperatie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>3</w:t>
      </w:r>
      <w:r w:rsidR="004341D5">
        <w:rPr>
          <w:rFonts w:cs="Arial"/>
          <w:sz w:val="22"/>
          <w:lang w:val="nl-NL"/>
        </w:rPr>
        <w:t>5</w:t>
      </w:r>
      <w:r w:rsidRPr="00D97FDB">
        <w:rPr>
          <w:rFonts w:cs="Arial"/>
          <w:sz w:val="22"/>
          <w:lang w:val="nl-NL"/>
        </w:rPr>
        <w:t>.</w:t>
      </w:r>
      <w:r w:rsidRPr="00D97FDB">
        <w:rPr>
          <w:rFonts w:cs="Arial"/>
          <w:sz w:val="22"/>
          <w:lang w:val="nl-NL"/>
        </w:rPr>
        <w:tab/>
        <w:t xml:space="preserve">Werd u, vanaf het moment waarop u wist dat u geopereerd zou worden tot de dag van de operatie, door het ziekenhuis </w:t>
      </w:r>
      <w:r w:rsidRPr="008B2DA2">
        <w:rPr>
          <w:rFonts w:cs="Arial"/>
          <w:sz w:val="22"/>
          <w:lang w:val="nl-NL"/>
        </w:rPr>
        <w:t>op de hoogte gehouden</w:t>
      </w:r>
      <w:r w:rsidRPr="00D97FDB">
        <w:rPr>
          <w:rFonts w:cs="Arial"/>
          <w:sz w:val="22"/>
          <w:lang w:val="nl-NL"/>
        </w:rPr>
        <w:t xml:space="preserve"> hoe lang de </w:t>
      </w:r>
      <w:r w:rsidRPr="008B2DA2">
        <w:rPr>
          <w:rFonts w:cs="Arial"/>
          <w:sz w:val="22"/>
          <w:lang w:val="nl-NL"/>
        </w:rPr>
        <w:t>wachttijd</w:t>
      </w:r>
      <w:r w:rsidRPr="00D97FDB">
        <w:rPr>
          <w:rFonts w:cs="Arial"/>
          <w:sz w:val="22"/>
          <w:lang w:val="nl-NL"/>
        </w:rPr>
        <w:t xml:space="preserve"> tot de operatie zou zijn?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990" w:hanging="45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De operatie stond direct gepland, dus ik hoefde niet op de hoogte gehouden te worden</w:t>
      </w:r>
    </w:p>
    <w:p w:rsidR="00D97FDB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36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Hebt u een </w:t>
      </w:r>
      <w:r w:rsidR="00F6388C" w:rsidRPr="008B2DA2">
        <w:rPr>
          <w:rFonts w:cs="Arial"/>
          <w:sz w:val="22"/>
          <w:lang w:val="nl-NL"/>
        </w:rPr>
        <w:t>informatiefolder</w:t>
      </w:r>
      <w:r w:rsidR="00F6388C" w:rsidRPr="00D97FDB">
        <w:rPr>
          <w:rFonts w:cs="Arial"/>
          <w:sz w:val="22"/>
          <w:lang w:val="nl-NL"/>
        </w:rPr>
        <w:t xml:space="preserve"> gekregen waarin beschreven staat wat een heup- of </w:t>
      </w:r>
      <w:r w:rsidR="00DE4DB6">
        <w:rPr>
          <w:rFonts w:cs="Arial"/>
          <w:sz w:val="22"/>
          <w:lang w:val="nl-NL"/>
        </w:rPr>
        <w:t>knieoperatie</w:t>
      </w:r>
      <w:r w:rsidR="00F6388C" w:rsidRPr="00D97FDB">
        <w:rPr>
          <w:rFonts w:cs="Arial"/>
          <w:sz w:val="22"/>
          <w:lang w:val="nl-NL"/>
        </w:rPr>
        <w:t xml:space="preserve"> inhoudt?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Ja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F6388C" w:rsidRPr="00D97FDB" w:rsidRDefault="004341D5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37</w:t>
      </w:r>
      <w:r w:rsidR="00F6388C" w:rsidRPr="00D97FDB">
        <w:rPr>
          <w:rFonts w:ascii="Arial" w:hAnsi="Arial" w:cs="Arial"/>
          <w:b/>
          <w:bCs/>
        </w:rPr>
        <w:t xml:space="preserve">. </w:t>
      </w:r>
      <w:r w:rsidR="00F6388C" w:rsidRPr="00D97FDB">
        <w:rPr>
          <w:rFonts w:ascii="Arial" w:hAnsi="Arial" w:cs="Arial"/>
          <w:b/>
          <w:bCs/>
        </w:rPr>
        <w:tab/>
        <w:t xml:space="preserve">Hebt u, </w:t>
      </w:r>
      <w:r w:rsidR="00F6388C" w:rsidRPr="008B2DA2">
        <w:rPr>
          <w:rFonts w:ascii="Arial" w:hAnsi="Arial" w:cs="Arial"/>
          <w:b/>
          <w:bCs/>
        </w:rPr>
        <w:t>voordat u werd opgenomen</w:t>
      </w:r>
      <w:r w:rsidR="00F6388C" w:rsidRPr="00D97FDB">
        <w:rPr>
          <w:rFonts w:ascii="Arial" w:hAnsi="Arial" w:cs="Arial"/>
          <w:b/>
          <w:bCs/>
        </w:rPr>
        <w:t xml:space="preserve"> met iemand van het ziekenhuis de </w:t>
      </w:r>
      <w:r w:rsidR="00F6388C" w:rsidRPr="008B2DA2">
        <w:rPr>
          <w:rFonts w:ascii="Arial" w:hAnsi="Arial" w:cs="Arial"/>
          <w:b/>
          <w:bCs/>
        </w:rPr>
        <w:t xml:space="preserve">benodigde hulp thuis na de operatie </w:t>
      </w:r>
      <w:r w:rsidR="00F6388C" w:rsidRPr="00D97FDB">
        <w:rPr>
          <w:rFonts w:ascii="Arial" w:hAnsi="Arial" w:cs="Arial"/>
          <w:b/>
          <w:bCs/>
        </w:rPr>
        <w:t>besproken?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38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Werd u goed geïnformeerd over </w:t>
      </w:r>
      <w:r w:rsidR="00BD4C52">
        <w:rPr>
          <w:rFonts w:cs="Arial"/>
          <w:sz w:val="22"/>
          <w:lang w:val="nl-NL"/>
        </w:rPr>
        <w:t xml:space="preserve">de </w:t>
      </w:r>
      <w:r w:rsidR="00F6388C" w:rsidRPr="00E01C7C">
        <w:rPr>
          <w:rFonts w:cs="Arial"/>
          <w:sz w:val="22"/>
          <w:lang w:val="nl-NL"/>
        </w:rPr>
        <w:t>behandeling na de operatie</w:t>
      </w:r>
      <w:r w:rsidR="00F6388C" w:rsidRPr="00D97FDB">
        <w:rPr>
          <w:rFonts w:cs="Arial"/>
          <w:sz w:val="22"/>
          <w:lang w:val="nl-NL"/>
        </w:rPr>
        <w:t>, zoals fysiotherapie?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39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Werd u goed geïnformeerd over het verkrijgen van </w:t>
      </w:r>
      <w:r w:rsidR="00F6388C" w:rsidRPr="00E01C7C">
        <w:rPr>
          <w:rFonts w:cs="Arial"/>
          <w:sz w:val="22"/>
          <w:lang w:val="nl-NL"/>
        </w:rPr>
        <w:t>hulpmiddelen</w:t>
      </w:r>
      <w:r w:rsidR="00F6388C" w:rsidRPr="00D97FDB">
        <w:rPr>
          <w:rFonts w:cs="Arial"/>
          <w:sz w:val="22"/>
          <w:lang w:val="nl-NL"/>
        </w:rPr>
        <w:t>, zoals een opraaptang of krukken?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40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Werd u goed geïnformeerd over wat u </w:t>
      </w:r>
      <w:r w:rsidR="00F6388C" w:rsidRPr="00E01C7C">
        <w:rPr>
          <w:rFonts w:cs="Arial"/>
          <w:sz w:val="22"/>
          <w:lang w:val="nl-NL"/>
        </w:rPr>
        <w:t>na de operatie</w:t>
      </w:r>
      <w:r w:rsidR="00F6388C" w:rsidRPr="00D97FDB">
        <w:rPr>
          <w:rFonts w:cs="Arial"/>
          <w:sz w:val="22"/>
          <w:lang w:val="nl-NL"/>
        </w:rPr>
        <w:t xml:space="preserve"> wel en niet </w:t>
      </w:r>
      <w:r w:rsidR="00F6388C" w:rsidRPr="00E01C7C">
        <w:rPr>
          <w:rFonts w:cs="Arial"/>
          <w:sz w:val="22"/>
          <w:lang w:val="nl-NL"/>
        </w:rPr>
        <w:t>mocht doen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D97FDB" w:rsidRPr="00D97FDB" w:rsidRDefault="00D97FDB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41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Hebt u, voordat u het ziekenhuis verliet, met iemand van het ziekenhuis gesproken over of u de </w:t>
      </w:r>
      <w:r w:rsidR="00F6388C" w:rsidRPr="00E01C7C">
        <w:rPr>
          <w:rFonts w:cs="Arial"/>
          <w:sz w:val="22"/>
          <w:lang w:val="nl-NL"/>
        </w:rPr>
        <w:t>nodige hulp</w:t>
      </w:r>
      <w:r w:rsidR="00F6388C" w:rsidRPr="00D97FDB">
        <w:rPr>
          <w:rFonts w:cs="Arial"/>
          <w:sz w:val="22"/>
          <w:lang w:val="nl-NL"/>
        </w:rPr>
        <w:t xml:space="preserve"> zou </w:t>
      </w:r>
      <w:r w:rsidR="00F6388C" w:rsidRPr="00D97FDB">
        <w:rPr>
          <w:rFonts w:cs="Arial"/>
          <w:sz w:val="22"/>
          <w:lang w:val="nl-NL"/>
        </w:rPr>
        <w:lastRenderedPageBreak/>
        <w:t>hebben</w:t>
      </w:r>
      <w:r w:rsidR="00F6388C" w:rsidRPr="00E01C7C">
        <w:rPr>
          <w:rFonts w:cs="Arial"/>
          <w:sz w:val="22"/>
          <w:lang w:val="nl-NL"/>
        </w:rPr>
        <w:t xml:space="preserve"> na ontslag</w:t>
      </w:r>
      <w:r w:rsidR="00F6388C" w:rsidRPr="00D97FDB">
        <w:rPr>
          <w:rFonts w:cs="Arial"/>
          <w:sz w:val="22"/>
          <w:lang w:val="nl-NL"/>
        </w:rPr>
        <w:t xml:space="preserve"> uit het ziekenhuis?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42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Kreeg u, toen u het ziekenhuis verliet, informatie over </w:t>
      </w:r>
      <w:r w:rsidR="00F6388C" w:rsidRPr="00E01C7C">
        <w:rPr>
          <w:rFonts w:cs="Arial"/>
          <w:sz w:val="22"/>
          <w:lang w:val="nl-NL"/>
        </w:rPr>
        <w:t>symptomen of gezondheidsproblemen</w:t>
      </w:r>
      <w:r w:rsidR="00F6388C" w:rsidRPr="00D97FDB">
        <w:rPr>
          <w:rFonts w:cs="Arial"/>
          <w:sz w:val="22"/>
          <w:lang w:val="nl-NL"/>
        </w:rPr>
        <w:t xml:space="preserve"> waar u op moest letten na uw ontslag?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numPr>
          <w:ilvl w:val="12"/>
          <w:numId w:val="0"/>
        </w:numPr>
        <w:pBdr>
          <w:bottom w:val="single" w:sz="4" w:space="1" w:color="auto"/>
        </w:pBd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jc w:val="center"/>
        <w:rPr>
          <w:rFonts w:cs="Arial"/>
          <w:sz w:val="22"/>
          <w:lang w:val="nl-NL"/>
        </w:rPr>
      </w:pPr>
    </w:p>
    <w:p w:rsidR="00F6388C" w:rsidRPr="0094068E" w:rsidRDefault="00F6388C" w:rsidP="00F6388C">
      <w:pPr>
        <w:pStyle w:val="Q1-FirstLevelQuestion"/>
        <w:widowControl w:val="0"/>
        <w:numPr>
          <w:ins w:id="1" w:author="Unknown"/>
        </w:numPr>
        <w:tabs>
          <w:tab w:val="clear" w:pos="720"/>
        </w:tabs>
        <w:spacing w:after="0" w:line="280" w:lineRule="atLeast"/>
        <w:ind w:left="0" w:firstLine="0"/>
        <w:rPr>
          <w:i/>
          <w:iCs/>
          <w:sz w:val="26"/>
          <w:lang w:val="nl-NL"/>
        </w:rPr>
      </w:pPr>
      <w:r w:rsidRPr="0094068E">
        <w:rPr>
          <w:i/>
          <w:iCs/>
          <w:sz w:val="26"/>
          <w:lang w:val="nl-NL"/>
        </w:rPr>
        <w:t>PIJNBESTRIJDING EN MEDICATIE</w:t>
      </w: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lang w:val="nl-NL"/>
        </w:rPr>
      </w:pPr>
    </w:p>
    <w:p w:rsidR="00F6388C" w:rsidRPr="004341D5" w:rsidRDefault="00F6388C" w:rsidP="00F6388C">
      <w:pPr>
        <w:pStyle w:val="SL-FlLftSg"/>
        <w:numPr>
          <w:ins w:id="2" w:author="Unknown"/>
        </w:numPr>
        <w:spacing w:line="280" w:lineRule="atLeast"/>
        <w:rPr>
          <w:spacing w:val="0"/>
          <w:sz w:val="22"/>
          <w:lang w:val="nl-NL"/>
        </w:rPr>
      </w:pPr>
      <w:r w:rsidRPr="004341D5">
        <w:rPr>
          <w:spacing w:val="0"/>
          <w:sz w:val="22"/>
          <w:lang w:val="nl-NL"/>
        </w:rPr>
        <w:t xml:space="preserve">De volgende vragen gaan over de mogelijke pijn die u heeft gehad tijdens uw ziekenhuisopname. Ook volgen een aantal vragen over nieuwe geneesmiddelen die u eventueel in verband met uw operatie heeft gehad. </w:t>
      </w: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b w:val="0"/>
          <w:lang w:val="nl-NL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43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</w:r>
      <w:r w:rsidR="002E20EE" w:rsidRPr="00D97FDB">
        <w:rPr>
          <w:rFonts w:cs="Arial"/>
          <w:sz w:val="22"/>
          <w:lang w:val="nl-NL"/>
        </w:rPr>
        <w:t>Hebt</w:t>
      </w:r>
      <w:r w:rsidR="00F6388C" w:rsidRPr="00D97FDB">
        <w:rPr>
          <w:rFonts w:cs="Arial"/>
          <w:sz w:val="22"/>
          <w:lang w:val="nl-NL"/>
        </w:rPr>
        <w:t xml:space="preserve"> u voor de opname een </w:t>
      </w:r>
      <w:r w:rsidR="00F6388C" w:rsidRPr="00B27F59">
        <w:rPr>
          <w:rFonts w:cs="Arial"/>
          <w:sz w:val="22"/>
          <w:lang w:val="nl-NL"/>
        </w:rPr>
        <w:t>(voorlichtings)gesprek</w:t>
      </w:r>
      <w:r w:rsidR="00F6388C" w:rsidRPr="00D97FDB">
        <w:rPr>
          <w:rFonts w:cs="Arial"/>
          <w:sz w:val="22"/>
          <w:lang w:val="nl-NL"/>
        </w:rPr>
        <w:t xml:space="preserve"> gehad met de </w:t>
      </w:r>
      <w:r w:rsidR="00F6388C" w:rsidRPr="00B27F59">
        <w:rPr>
          <w:rFonts w:cs="Arial"/>
          <w:sz w:val="22"/>
          <w:lang w:val="nl-NL"/>
        </w:rPr>
        <w:t>anesthesist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ab/>
        <w:t>2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22"/>
          <w:lang w:val="nl-NL"/>
        </w:rPr>
        <w:tab/>
        <w:t>Nee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44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>Kon u zelf</w:t>
      </w:r>
      <w:r w:rsidR="00F6388C" w:rsidRPr="00B27F59">
        <w:rPr>
          <w:rFonts w:cs="Arial"/>
          <w:sz w:val="22"/>
          <w:lang w:val="nl-NL"/>
        </w:rPr>
        <w:t xml:space="preserve"> kiezen</w:t>
      </w:r>
      <w:r w:rsidR="00F6388C" w:rsidRPr="00D97FDB">
        <w:rPr>
          <w:rFonts w:cs="Arial"/>
          <w:sz w:val="22"/>
          <w:lang w:val="nl-NL"/>
        </w:rPr>
        <w:t xml:space="preserve"> voor de </w:t>
      </w:r>
      <w:r w:rsidR="00F6388C" w:rsidRPr="00B27F59">
        <w:rPr>
          <w:rFonts w:cs="Arial"/>
          <w:sz w:val="22"/>
          <w:lang w:val="nl-NL"/>
        </w:rPr>
        <w:t>verdoving</w:t>
      </w:r>
      <w:r w:rsidR="00F6388C" w:rsidRPr="00D97FDB">
        <w:rPr>
          <w:rFonts w:cs="Arial"/>
          <w:sz w:val="22"/>
          <w:lang w:val="nl-NL"/>
        </w:rPr>
        <w:t xml:space="preserve"> die u voor de operatie kreeg (narcose, ruggenprik met roesje, ruggenprik zonder roesje)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990" w:hanging="450"/>
        <w:rPr>
          <w:rFonts w:ascii="Arial" w:hAnsi="Arial" w:cs="Arial"/>
          <w:i/>
          <w:iCs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pStyle w:val="Plattetekstinspringen3"/>
        <w:tabs>
          <w:tab w:val="left" w:pos="709"/>
          <w:tab w:val="left" w:pos="992"/>
        </w:tabs>
        <w:spacing w:after="0" w:line="280" w:lineRule="atLeast"/>
        <w:rPr>
          <w:rFonts w:cs="Arial"/>
          <w:b w:val="0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4341D5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39" w:hanging="53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45</w:t>
      </w:r>
      <w:r w:rsidR="00F6388C" w:rsidRPr="00D97FDB">
        <w:rPr>
          <w:rFonts w:ascii="Arial" w:hAnsi="Arial" w:cs="Arial"/>
          <w:b/>
          <w:bCs/>
        </w:rPr>
        <w:t>.</w:t>
      </w:r>
      <w:r w:rsidR="00F6388C" w:rsidRPr="00D97FDB">
        <w:rPr>
          <w:rFonts w:ascii="Arial" w:hAnsi="Arial" w:cs="Arial"/>
          <w:b/>
          <w:bCs/>
        </w:rPr>
        <w:tab/>
        <w:t xml:space="preserve">Kreeg u de </w:t>
      </w:r>
      <w:r w:rsidR="00F6388C" w:rsidRPr="00B27F59">
        <w:rPr>
          <w:rFonts w:ascii="Arial" w:hAnsi="Arial" w:cs="Arial"/>
          <w:b/>
          <w:bCs/>
        </w:rPr>
        <w:t>verdoving</w:t>
      </w:r>
      <w:r w:rsidR="00F6388C" w:rsidRPr="00D97FDB">
        <w:rPr>
          <w:rFonts w:ascii="Arial" w:hAnsi="Arial" w:cs="Arial"/>
          <w:b/>
          <w:bCs/>
        </w:rPr>
        <w:t xml:space="preserve"> die met u was </w:t>
      </w:r>
      <w:r w:rsidR="00F6388C" w:rsidRPr="00B27F59">
        <w:rPr>
          <w:rFonts w:ascii="Arial" w:hAnsi="Arial" w:cs="Arial"/>
          <w:b/>
          <w:bCs/>
        </w:rPr>
        <w:t>overlegd</w:t>
      </w:r>
      <w:r w:rsidR="00F6388C" w:rsidRPr="00D97FDB">
        <w:rPr>
          <w:rFonts w:ascii="Arial" w:hAnsi="Arial" w:cs="Arial"/>
          <w:b/>
          <w:bCs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b/>
          <w:bCs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Nee 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46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Hebt u tijdens uw ziekenhuisopname naar </w:t>
      </w:r>
      <w:r w:rsidR="00F6388C" w:rsidRPr="00B27F59">
        <w:rPr>
          <w:rFonts w:cs="Arial"/>
          <w:sz w:val="22"/>
          <w:lang w:val="nl-NL"/>
        </w:rPr>
        <w:t>pijnstillers</w:t>
      </w:r>
      <w:r w:rsidR="00F6388C" w:rsidRPr="00D97FDB">
        <w:rPr>
          <w:rFonts w:cs="Arial"/>
          <w:sz w:val="22"/>
          <w:lang w:val="nl-NL"/>
        </w:rPr>
        <w:t xml:space="preserve"> moeten</w:t>
      </w:r>
      <w:r w:rsidR="00F6388C" w:rsidRPr="00B27F59">
        <w:rPr>
          <w:rFonts w:cs="Arial"/>
          <w:sz w:val="22"/>
          <w:lang w:val="nl-NL"/>
        </w:rPr>
        <w:t xml:space="preserve"> vragen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D97FDB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4341D5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4341D5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4341D5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47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</w:r>
      <w:r w:rsidR="00B966B6">
        <w:rPr>
          <w:rFonts w:cs="Arial"/>
          <w:sz w:val="22"/>
          <w:lang w:val="nl-NL"/>
        </w:rPr>
        <w:t>W</w:t>
      </w:r>
      <w:r w:rsidR="00F6388C" w:rsidRPr="00D97FDB">
        <w:rPr>
          <w:rFonts w:cs="Arial"/>
          <w:sz w:val="22"/>
          <w:lang w:val="nl-NL"/>
        </w:rPr>
        <w:t xml:space="preserve">erd uw </w:t>
      </w:r>
      <w:r w:rsidR="00F6388C" w:rsidRPr="00E01C7C">
        <w:rPr>
          <w:rFonts w:cs="Arial"/>
          <w:sz w:val="22"/>
          <w:lang w:val="nl-NL"/>
        </w:rPr>
        <w:t>pijn goed onder controle</w:t>
      </w:r>
      <w:r w:rsidR="00F6388C" w:rsidRPr="00D97FDB">
        <w:rPr>
          <w:rFonts w:cs="Arial"/>
          <w:sz w:val="22"/>
          <w:lang w:val="nl-NL"/>
        </w:rPr>
        <w:t xml:space="preserve"> gehouden tijdens de ziekenhuisopname?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b/>
          <w:bCs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48</w:t>
      </w:r>
      <w:r w:rsidR="00B966B6">
        <w:rPr>
          <w:rFonts w:cs="Arial"/>
          <w:sz w:val="22"/>
          <w:lang w:val="nl-NL"/>
        </w:rPr>
        <w:t>.</w:t>
      </w:r>
      <w:r w:rsidR="00B966B6">
        <w:rPr>
          <w:rFonts w:cs="Arial"/>
          <w:sz w:val="22"/>
          <w:lang w:val="nl-NL"/>
        </w:rPr>
        <w:tab/>
        <w:t>W</w:t>
      </w:r>
      <w:r w:rsidR="00F6388C" w:rsidRPr="00D97FDB">
        <w:rPr>
          <w:rFonts w:cs="Arial"/>
          <w:sz w:val="22"/>
          <w:lang w:val="nl-NL"/>
        </w:rPr>
        <w:t xml:space="preserve">erd er </w:t>
      </w:r>
      <w:r w:rsidR="00F6388C" w:rsidRPr="00E01C7C">
        <w:rPr>
          <w:rFonts w:cs="Arial"/>
          <w:sz w:val="22"/>
          <w:lang w:val="nl-NL"/>
        </w:rPr>
        <w:t>alles aan gedaan</w:t>
      </w:r>
      <w:r w:rsidR="00F6388C" w:rsidRPr="00D97FDB">
        <w:rPr>
          <w:rFonts w:cs="Arial"/>
          <w:sz w:val="22"/>
          <w:lang w:val="nl-NL"/>
        </w:rPr>
        <w:t xml:space="preserve"> om u met uw </w:t>
      </w:r>
      <w:r w:rsidR="00F6388C" w:rsidRPr="00E01C7C">
        <w:rPr>
          <w:rFonts w:cs="Arial"/>
          <w:sz w:val="22"/>
          <w:lang w:val="nl-NL"/>
        </w:rPr>
        <w:t>pijn te helpen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b/>
          <w:bCs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Altijd 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49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</w:r>
      <w:r w:rsidR="002E20EE" w:rsidRPr="00D97FDB">
        <w:rPr>
          <w:rFonts w:cs="Arial"/>
          <w:sz w:val="22"/>
          <w:lang w:val="nl-NL"/>
        </w:rPr>
        <w:t>Hebt</w:t>
      </w:r>
      <w:r w:rsidR="00F6388C" w:rsidRPr="00D97FDB">
        <w:rPr>
          <w:rFonts w:cs="Arial"/>
          <w:sz w:val="22"/>
          <w:lang w:val="nl-NL"/>
        </w:rPr>
        <w:t xml:space="preserve"> u tijdens deze opname een </w:t>
      </w:r>
      <w:r w:rsidR="00F6388C" w:rsidRPr="00E01C7C">
        <w:rPr>
          <w:rFonts w:cs="Arial"/>
          <w:sz w:val="22"/>
          <w:lang w:val="nl-NL"/>
        </w:rPr>
        <w:t>geneesmiddel gekregen</w:t>
      </w:r>
      <w:r w:rsidR="00F6388C" w:rsidRPr="00D97FDB">
        <w:rPr>
          <w:rFonts w:cs="Arial"/>
          <w:sz w:val="22"/>
          <w:lang w:val="nl-NL"/>
        </w:rPr>
        <w:t xml:space="preserve"> dat u nog </w:t>
      </w:r>
      <w:r w:rsidR="00F6388C" w:rsidRPr="00E01C7C">
        <w:rPr>
          <w:rFonts w:cs="Arial"/>
          <w:sz w:val="22"/>
          <w:lang w:val="nl-NL"/>
        </w:rPr>
        <w:t>niet eerder</w:t>
      </w:r>
      <w:r w:rsidR="00F6388C" w:rsidRPr="00D97FDB">
        <w:rPr>
          <w:rFonts w:cs="Arial"/>
          <w:sz w:val="22"/>
          <w:lang w:val="nl-NL"/>
        </w:rPr>
        <w:t xml:space="preserve"> had </w:t>
      </w:r>
      <w:r w:rsidR="00F6388C" w:rsidRPr="00E01C7C">
        <w:rPr>
          <w:rFonts w:cs="Arial"/>
          <w:sz w:val="22"/>
          <w:lang w:val="nl-NL"/>
        </w:rPr>
        <w:t>gebruikt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720" w:hanging="180"/>
        <w:rPr>
          <w:rFonts w:ascii="Arial" w:hAnsi="Arial" w:cs="Arial"/>
          <w:b/>
          <w:bCs/>
          <w:i/>
          <w:iCs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Nee </w:t>
      </w:r>
      <w:r w:rsidRPr="00D97FDB">
        <w:rPr>
          <w:rFonts w:ascii="Arial" w:hAnsi="Arial" w:cs="Arial"/>
          <w:b/>
        </w:rPr>
        <w:sym w:font="Wingdings" w:char="F0E8"/>
      </w:r>
      <w:r w:rsidRPr="00D97FDB">
        <w:rPr>
          <w:rFonts w:ascii="Arial" w:hAnsi="Arial" w:cs="Arial"/>
          <w:b/>
        </w:rPr>
        <w:t xml:space="preserve"> </w:t>
      </w:r>
      <w:r w:rsidR="00C25A83">
        <w:rPr>
          <w:rFonts w:ascii="Arial" w:hAnsi="Arial" w:cs="Arial"/>
          <w:b/>
          <w:i/>
          <w:iCs/>
        </w:rPr>
        <w:t>Indien nee, ga naar vraag 52</w:t>
      </w: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jc w:val="center"/>
        <w:rPr>
          <w:rFonts w:cs="Arial"/>
          <w:sz w:val="22"/>
          <w:lang w:val="nl-NL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50</w:t>
      </w:r>
      <w:r w:rsidR="00A62126">
        <w:rPr>
          <w:rFonts w:cs="Arial"/>
          <w:sz w:val="22"/>
          <w:lang w:val="nl-NL"/>
        </w:rPr>
        <w:t>.</w:t>
      </w:r>
      <w:r w:rsidR="00A62126">
        <w:rPr>
          <w:rFonts w:cs="Arial"/>
          <w:sz w:val="22"/>
          <w:lang w:val="nl-NL"/>
        </w:rPr>
        <w:tab/>
        <w:t>W</w:t>
      </w:r>
      <w:r w:rsidR="00F6388C" w:rsidRPr="00D97FDB">
        <w:rPr>
          <w:rFonts w:cs="Arial"/>
          <w:sz w:val="22"/>
          <w:lang w:val="nl-NL"/>
        </w:rPr>
        <w:t xml:space="preserve">erd u verteld </w:t>
      </w:r>
      <w:r w:rsidR="00F6388C" w:rsidRPr="00B27F59">
        <w:rPr>
          <w:rFonts w:cs="Arial"/>
          <w:sz w:val="22"/>
          <w:lang w:val="nl-NL"/>
        </w:rPr>
        <w:t xml:space="preserve">waar </w:t>
      </w:r>
      <w:r w:rsidR="00F6388C" w:rsidRPr="00D97FDB">
        <w:rPr>
          <w:rFonts w:cs="Arial"/>
          <w:sz w:val="22"/>
          <w:lang w:val="nl-NL"/>
        </w:rPr>
        <w:t xml:space="preserve">het nieuwe geneesmiddel </w:t>
      </w:r>
      <w:r w:rsidR="00F6388C" w:rsidRPr="00B27F59">
        <w:rPr>
          <w:rFonts w:cs="Arial"/>
          <w:sz w:val="22"/>
          <w:lang w:val="nl-NL"/>
        </w:rPr>
        <w:t>voor was</w:t>
      </w:r>
      <w:r w:rsidR="00F6388C" w:rsidRPr="00D97FDB">
        <w:rPr>
          <w:rFonts w:cs="Arial"/>
          <w:sz w:val="22"/>
          <w:lang w:val="nl-NL"/>
        </w:rPr>
        <w:t xml:space="preserve">?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51</w:t>
      </w:r>
      <w:r w:rsidR="00A62126">
        <w:rPr>
          <w:rFonts w:cs="Arial"/>
          <w:sz w:val="22"/>
          <w:lang w:val="nl-NL"/>
        </w:rPr>
        <w:t>.</w:t>
      </w:r>
      <w:r w:rsidR="00A62126">
        <w:rPr>
          <w:rFonts w:cs="Arial"/>
          <w:sz w:val="22"/>
          <w:lang w:val="nl-NL"/>
        </w:rPr>
        <w:tab/>
        <w:t>W</w:t>
      </w:r>
      <w:r w:rsidR="00F6388C" w:rsidRPr="00D97FDB">
        <w:rPr>
          <w:rFonts w:cs="Arial"/>
          <w:sz w:val="22"/>
          <w:lang w:val="nl-NL"/>
        </w:rPr>
        <w:t xml:space="preserve">erden u </w:t>
      </w:r>
      <w:r w:rsidR="00F6388C" w:rsidRPr="00B27F59">
        <w:rPr>
          <w:rFonts w:cs="Arial"/>
          <w:sz w:val="22"/>
          <w:lang w:val="nl-NL"/>
        </w:rPr>
        <w:t xml:space="preserve">de mogelijke bijwerkingen </w:t>
      </w:r>
      <w:r w:rsidR="00F6388C" w:rsidRPr="00D97FDB">
        <w:rPr>
          <w:rFonts w:cs="Arial"/>
          <w:sz w:val="22"/>
          <w:lang w:val="nl-NL"/>
        </w:rPr>
        <w:t>uitgelegd op een manier die u kon begrijpen?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Nooit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Soms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Meestal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Altijd</w:t>
      </w:r>
    </w:p>
    <w:p w:rsidR="00F6388C" w:rsidRPr="00D97FDB" w:rsidRDefault="00F6388C" w:rsidP="00F6388C">
      <w:pPr>
        <w:pStyle w:val="Plattetekstinspringen3"/>
        <w:pBdr>
          <w:bottom w:val="single" w:sz="4" w:space="1" w:color="auto"/>
        </w:pBdr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jc w:val="center"/>
        <w:rPr>
          <w:rFonts w:cs="Arial"/>
          <w:sz w:val="22"/>
          <w:lang w:val="nl-NL"/>
        </w:rPr>
      </w:pPr>
    </w:p>
    <w:p w:rsidR="00D97FDB" w:rsidRPr="0094068E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i/>
          <w:sz w:val="26"/>
          <w:lang w:val="nl-NL"/>
        </w:rPr>
      </w:pPr>
      <w:r w:rsidRPr="0094068E">
        <w:rPr>
          <w:rFonts w:cs="Arial"/>
          <w:i/>
          <w:sz w:val="26"/>
          <w:lang w:val="nl-NL"/>
        </w:rPr>
        <w:t>ONTSLAG UIT HET ZIEKENHUIS</w:t>
      </w:r>
    </w:p>
    <w:p w:rsidR="00D97FDB" w:rsidRPr="00D97FDB" w:rsidRDefault="00D97FD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i/>
          <w:sz w:val="28"/>
          <w:lang w:val="nl-NL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52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Wist u bij wie u </w:t>
      </w:r>
      <w:r w:rsidR="00F6388C" w:rsidRPr="00B27F59">
        <w:rPr>
          <w:rFonts w:cs="Arial"/>
          <w:sz w:val="22"/>
          <w:lang w:val="nl-NL"/>
        </w:rPr>
        <w:t xml:space="preserve">terecht kon met vragen of problemen </w:t>
      </w:r>
      <w:r w:rsidR="00F6388C" w:rsidRPr="00D97FDB">
        <w:rPr>
          <w:rFonts w:cs="Arial"/>
          <w:sz w:val="22"/>
          <w:lang w:val="nl-NL"/>
        </w:rPr>
        <w:t>na ontslag uit het ziekenhuis?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D97FDB" w:rsidRPr="00D97FDB" w:rsidRDefault="00D97FDB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D97FDB" w:rsidRPr="00D97FDB" w:rsidRDefault="00D97FDB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D97FDB" w:rsidRPr="00D97FDB" w:rsidRDefault="00D97FDB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F6388C" w:rsidRPr="00B27F59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53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</w:r>
      <w:r w:rsidR="00F6388C" w:rsidRPr="00B27F59">
        <w:rPr>
          <w:rFonts w:cs="Arial"/>
          <w:sz w:val="22"/>
          <w:lang w:val="nl-NL"/>
        </w:rPr>
        <w:t xml:space="preserve">Belde iemand van het ziekenhuis </w:t>
      </w:r>
      <w:r w:rsidR="00F6388C" w:rsidRPr="00D97FDB">
        <w:rPr>
          <w:rFonts w:cs="Arial"/>
          <w:sz w:val="22"/>
          <w:lang w:val="nl-NL"/>
        </w:rPr>
        <w:t xml:space="preserve">tussen uw ontslag en de eerste nacontrole om te vragen </w:t>
      </w:r>
      <w:r w:rsidR="00F6388C" w:rsidRPr="00B27F59">
        <w:rPr>
          <w:rFonts w:cs="Arial"/>
          <w:sz w:val="22"/>
          <w:lang w:val="nl-NL"/>
        </w:rPr>
        <w:t>hoe het met u ging?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lastRenderedPageBreak/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54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Wanneer was de </w:t>
      </w:r>
      <w:r w:rsidR="00F6388C" w:rsidRPr="003D7146">
        <w:rPr>
          <w:rFonts w:cs="Arial"/>
          <w:sz w:val="22"/>
          <w:lang w:val="nl-NL"/>
        </w:rPr>
        <w:t>eerste controle -afspraak</w:t>
      </w:r>
      <w:r w:rsidR="00F6388C" w:rsidRPr="00D97FDB">
        <w:rPr>
          <w:rFonts w:cs="Arial"/>
          <w:sz w:val="22"/>
          <w:lang w:val="nl-NL"/>
        </w:rPr>
        <w:t xml:space="preserve"> na uw heup- of </w:t>
      </w:r>
      <w:r w:rsidR="00DE4DB6">
        <w:rPr>
          <w:rFonts w:cs="Arial"/>
          <w:sz w:val="22"/>
          <w:lang w:val="nl-NL"/>
        </w:rPr>
        <w:t>knieoperatie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Binnen 1 maand erna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Tussen 1-2 maanden erna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Tussen 3-4 maanden erna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Na 4 maanden</w:t>
      </w:r>
    </w:p>
    <w:p w:rsidR="00F6388C" w:rsidRPr="00D97FDB" w:rsidRDefault="00F6388C" w:rsidP="00F6388C">
      <w:pPr>
        <w:numPr>
          <w:ilvl w:val="12"/>
          <w:numId w:val="0"/>
        </w:numPr>
        <w:pBdr>
          <w:bottom w:val="single" w:sz="4" w:space="1" w:color="auto"/>
        </w:pBd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F6388C" w:rsidRPr="00D97FDB" w:rsidRDefault="00F6388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jc w:val="center"/>
        <w:rPr>
          <w:rFonts w:cs="Arial"/>
          <w:sz w:val="22"/>
          <w:lang w:val="nl-NL"/>
        </w:rPr>
      </w:pPr>
    </w:p>
    <w:p w:rsidR="00D97FDB" w:rsidRPr="0094068E" w:rsidRDefault="00D97FDB" w:rsidP="00D97FDB">
      <w:pPr>
        <w:spacing w:line="280" w:lineRule="atLeast"/>
        <w:rPr>
          <w:rFonts w:ascii="Arial" w:hAnsi="Arial" w:cs="Arial"/>
          <w:b/>
          <w:bCs/>
          <w:i/>
          <w:sz w:val="26"/>
        </w:rPr>
      </w:pPr>
      <w:r w:rsidRPr="0094068E">
        <w:rPr>
          <w:rFonts w:ascii="Arial" w:hAnsi="Arial" w:cs="Arial"/>
          <w:b/>
          <w:bCs/>
          <w:i/>
          <w:sz w:val="26"/>
        </w:rPr>
        <w:t>TOTALE BEOORDELING ZIEKENHUIS/KLINIEK</w:t>
      </w:r>
    </w:p>
    <w:p w:rsidR="00D97FDB" w:rsidRPr="00D97FDB" w:rsidRDefault="00D97FDB" w:rsidP="00D97FDB">
      <w:pPr>
        <w:spacing w:line="280" w:lineRule="atLeast"/>
        <w:rPr>
          <w:rFonts w:ascii="Arial" w:hAnsi="Arial" w:cs="Arial"/>
          <w:b/>
          <w:bCs/>
          <w:i/>
          <w:sz w:val="28"/>
        </w:rPr>
      </w:pPr>
    </w:p>
    <w:p w:rsidR="000C0D0D" w:rsidRPr="001C5E93" w:rsidRDefault="004341D5" w:rsidP="000C0D0D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szCs w:val="22"/>
          <w:lang w:val="nl-NL"/>
        </w:rPr>
      </w:pPr>
      <w:r w:rsidRPr="000C0D0D">
        <w:rPr>
          <w:rFonts w:cs="Arial"/>
          <w:b w:val="0"/>
          <w:bCs/>
          <w:lang w:val="nl-NL"/>
        </w:rPr>
        <w:t>55</w:t>
      </w:r>
      <w:r w:rsidR="00F6388C" w:rsidRPr="000C0D0D">
        <w:rPr>
          <w:rFonts w:cs="Arial"/>
          <w:b w:val="0"/>
          <w:bCs/>
          <w:lang w:val="nl-NL"/>
        </w:rPr>
        <w:t>.</w:t>
      </w:r>
      <w:r w:rsidR="00F6388C" w:rsidRPr="000C0D0D">
        <w:rPr>
          <w:rFonts w:cs="Arial"/>
          <w:b w:val="0"/>
          <w:bCs/>
          <w:lang w:val="nl-NL"/>
        </w:rPr>
        <w:tab/>
      </w:r>
      <w:r w:rsidR="000C0D0D">
        <w:rPr>
          <w:sz w:val="22"/>
          <w:szCs w:val="22"/>
          <w:lang w:val="nl-NL"/>
        </w:rPr>
        <w:t>W</w:t>
      </w:r>
      <w:r w:rsidR="000C0D0D" w:rsidRPr="001C5E93">
        <w:rPr>
          <w:sz w:val="22"/>
          <w:szCs w:val="22"/>
          <w:lang w:val="nl-NL"/>
        </w:rPr>
        <w:t xml:space="preserve">elk cijfer geeft </w:t>
      </w:r>
      <w:r w:rsidR="000C0D0D">
        <w:rPr>
          <w:sz w:val="22"/>
          <w:szCs w:val="22"/>
          <w:lang w:val="nl-NL"/>
        </w:rPr>
        <w:t>u het ziekenhuis?</w:t>
      </w:r>
      <w:r w:rsidR="000C0D0D" w:rsidRPr="001C5E93">
        <w:rPr>
          <w:bCs/>
          <w:sz w:val="22"/>
          <w:szCs w:val="22"/>
          <w:lang w:val="nl-NL"/>
        </w:rPr>
        <w:t xml:space="preserve"> Een 0 betekent: heel erg slecht. </w:t>
      </w:r>
      <w:r w:rsidR="000C0D0D" w:rsidRPr="00F27254">
        <w:rPr>
          <w:bCs/>
          <w:sz w:val="22"/>
          <w:szCs w:val="22"/>
          <w:lang w:val="nl-NL"/>
        </w:rPr>
        <w:t>Een 10 betekent: uitstekend</w:t>
      </w:r>
      <w:r w:rsidR="000C0D0D" w:rsidRPr="001C5E93">
        <w:rPr>
          <w:rFonts w:cs="Arial"/>
          <w:sz w:val="22"/>
          <w:szCs w:val="22"/>
          <w:lang w:val="nl-NL"/>
        </w:rPr>
        <w:t>.</w:t>
      </w:r>
    </w:p>
    <w:p w:rsidR="000C0D0D" w:rsidRPr="00D97FDB" w:rsidRDefault="000C0D0D" w:rsidP="000C0D0D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0</w:t>
      </w:r>
      <w:r w:rsidR="00E6108E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0</w:t>
      </w:r>
      <w:r w:rsidRPr="00D97FDB">
        <w:rPr>
          <w:rFonts w:ascii="Arial" w:hAnsi="Arial" w:cs="Arial"/>
        </w:rPr>
        <w:tab/>
      </w:r>
      <w:r>
        <w:rPr>
          <w:rFonts w:ascii="Arial" w:hAnsi="Arial" w:cs="Arial"/>
        </w:rPr>
        <w:t>Heel erg slecht</w:t>
      </w:r>
      <w:r w:rsidRPr="00D97FDB">
        <w:rPr>
          <w:rFonts w:ascii="Arial" w:hAnsi="Arial" w:cs="Arial"/>
        </w:rPr>
        <w:t xml:space="preserve"> ziekenhuis</w:t>
      </w:r>
    </w:p>
    <w:p w:rsidR="000C0D0D" w:rsidRPr="00D97FDB" w:rsidRDefault="000C0D0D" w:rsidP="000C0D0D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="00E6108E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1 </w:t>
      </w:r>
      <w:r w:rsidRPr="00D97FDB">
        <w:rPr>
          <w:rFonts w:ascii="Arial" w:hAnsi="Arial" w:cs="Arial"/>
        </w:rPr>
        <w:tab/>
      </w:r>
    </w:p>
    <w:p w:rsidR="000C0D0D" w:rsidRPr="00D97FDB" w:rsidRDefault="000C0D0D" w:rsidP="000C0D0D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="00E6108E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2</w:t>
      </w:r>
    </w:p>
    <w:p w:rsidR="000C0D0D" w:rsidRPr="00D97FDB" w:rsidRDefault="000C0D0D" w:rsidP="000C0D0D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="00E6108E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3</w:t>
      </w:r>
    </w:p>
    <w:p w:rsidR="000C0D0D" w:rsidRPr="00D97FDB" w:rsidRDefault="000C0D0D" w:rsidP="000C0D0D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="00E6108E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4</w:t>
      </w:r>
    </w:p>
    <w:p w:rsidR="000C0D0D" w:rsidRPr="00D97FDB" w:rsidRDefault="000C0D0D" w:rsidP="000C0D0D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="00E6108E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5</w:t>
      </w:r>
    </w:p>
    <w:p w:rsidR="000C0D0D" w:rsidRPr="00D97FDB" w:rsidRDefault="000C0D0D" w:rsidP="000C0D0D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6</w:t>
      </w:r>
      <w:r w:rsidR="00E6108E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6</w:t>
      </w:r>
    </w:p>
    <w:p w:rsidR="000C0D0D" w:rsidRPr="00D97FDB" w:rsidRDefault="000C0D0D" w:rsidP="000C0D0D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7</w:t>
      </w:r>
      <w:r w:rsidR="00E6108E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7</w:t>
      </w:r>
    </w:p>
    <w:p w:rsidR="000C0D0D" w:rsidRPr="00D97FDB" w:rsidRDefault="000C0D0D" w:rsidP="000C0D0D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8</w:t>
      </w:r>
      <w:r w:rsidR="00E6108E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8</w:t>
      </w:r>
    </w:p>
    <w:p w:rsidR="000C0D0D" w:rsidRPr="00D97FDB" w:rsidRDefault="000C0D0D" w:rsidP="000C0D0D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9</w:t>
      </w:r>
      <w:r w:rsidR="00E6108E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9</w:t>
      </w:r>
    </w:p>
    <w:p w:rsidR="000C0D0D" w:rsidRPr="00D97FDB" w:rsidRDefault="000C0D0D" w:rsidP="000C0D0D">
      <w:pPr>
        <w:tabs>
          <w:tab w:val="left" w:pos="990"/>
        </w:tabs>
        <w:spacing w:line="280" w:lineRule="atLeast"/>
        <w:ind w:left="540" w:hanging="78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10</w:t>
      </w:r>
      <w:r w:rsidR="00E6108E"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10</w:t>
      </w:r>
      <w:r w:rsidRPr="00D97FDB">
        <w:rPr>
          <w:rFonts w:ascii="Arial" w:hAnsi="Arial" w:cs="Arial"/>
        </w:rPr>
        <w:tab/>
      </w:r>
      <w:r>
        <w:rPr>
          <w:rFonts w:ascii="Arial" w:hAnsi="Arial" w:cs="Arial"/>
        </w:rPr>
        <w:t>Uitstekend</w:t>
      </w:r>
      <w:r w:rsidRPr="00D97FDB">
        <w:rPr>
          <w:rFonts w:ascii="Arial" w:hAnsi="Arial" w:cs="Arial"/>
        </w:rPr>
        <w:t xml:space="preserve"> ziekenhuis</w:t>
      </w:r>
    </w:p>
    <w:p w:rsidR="00F6388C" w:rsidRPr="00D97FDB" w:rsidRDefault="00F6388C" w:rsidP="005238C5">
      <w:pPr>
        <w:tabs>
          <w:tab w:val="left" w:pos="990"/>
        </w:tabs>
        <w:spacing w:line="280" w:lineRule="atLeast"/>
        <w:ind w:left="540"/>
        <w:rPr>
          <w:rFonts w:ascii="Arial" w:hAnsi="Arial" w:cs="Arial"/>
        </w:rPr>
      </w:pPr>
    </w:p>
    <w:p w:rsidR="00110ADB" w:rsidRDefault="00110ADB" w:rsidP="00F6388C">
      <w:pPr>
        <w:tabs>
          <w:tab w:val="left" w:pos="540"/>
        </w:tabs>
        <w:spacing w:line="280" w:lineRule="atLeast"/>
        <w:ind w:left="540" w:hanging="540"/>
        <w:rPr>
          <w:rFonts w:ascii="Arial" w:hAnsi="Arial" w:cs="Arial"/>
          <w:b/>
          <w:bCs/>
        </w:rPr>
      </w:pPr>
    </w:p>
    <w:p w:rsidR="00F6388C" w:rsidRPr="00D97FDB" w:rsidRDefault="00086FBF" w:rsidP="00F6388C">
      <w:pPr>
        <w:tabs>
          <w:tab w:val="left" w:pos="540"/>
        </w:tabs>
        <w:spacing w:line="280" w:lineRule="atLeast"/>
        <w:ind w:left="540" w:hanging="5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57.</w:t>
      </w:r>
      <w:r>
        <w:rPr>
          <w:rFonts w:ascii="Arial" w:hAnsi="Arial" w:cs="Arial"/>
          <w:b/>
          <w:bCs/>
        </w:rPr>
        <w:tab/>
      </w:r>
      <w:r w:rsidR="00F6388C" w:rsidRPr="00D97FDB">
        <w:rPr>
          <w:rFonts w:ascii="Arial" w:hAnsi="Arial" w:cs="Arial"/>
          <w:b/>
          <w:bCs/>
        </w:rPr>
        <w:t xml:space="preserve">Zou u voor deze operatie dit </w:t>
      </w:r>
      <w:r w:rsidR="00F6388C" w:rsidRPr="003D7146">
        <w:rPr>
          <w:rFonts w:ascii="Arial" w:hAnsi="Arial" w:cs="Arial"/>
          <w:b/>
          <w:bCs/>
        </w:rPr>
        <w:t xml:space="preserve">ziekenhuis </w:t>
      </w:r>
      <w:r w:rsidR="00F6388C" w:rsidRPr="00D97FDB">
        <w:rPr>
          <w:rFonts w:ascii="Arial" w:hAnsi="Arial" w:cs="Arial"/>
          <w:b/>
          <w:bCs/>
        </w:rPr>
        <w:t xml:space="preserve">bij uw vrienden en familie </w:t>
      </w:r>
      <w:r w:rsidR="00F6388C" w:rsidRPr="003D7146">
        <w:rPr>
          <w:rFonts w:ascii="Arial" w:hAnsi="Arial" w:cs="Arial"/>
          <w:b/>
          <w:bCs/>
        </w:rPr>
        <w:t>aanbevelen</w:t>
      </w:r>
      <w:r w:rsidR="00F6388C" w:rsidRPr="00D97FDB">
        <w:rPr>
          <w:rFonts w:ascii="Arial" w:hAnsi="Arial" w:cs="Arial"/>
          <w:b/>
          <w:bCs/>
        </w:rPr>
        <w:t xml:space="preserve"> ?</w:t>
      </w:r>
    </w:p>
    <w:p w:rsidR="00110ADB" w:rsidRPr="00D97FDB" w:rsidRDefault="00110ADB" w:rsidP="00110ADB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>
        <w:rPr>
          <w:rFonts w:ascii="Arial" w:hAnsi="Arial" w:cs="Arial"/>
        </w:rPr>
        <w:t>Beslist niet</w:t>
      </w:r>
    </w:p>
    <w:p w:rsidR="00110ADB" w:rsidRPr="00D97FDB" w:rsidRDefault="00110ADB" w:rsidP="00110ADB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>
        <w:rPr>
          <w:rFonts w:ascii="Arial" w:hAnsi="Arial" w:cs="Arial"/>
        </w:rPr>
        <w:t>Waarschijnlijk niet</w:t>
      </w:r>
      <w:r w:rsidRPr="00D97FDB">
        <w:rPr>
          <w:rFonts w:ascii="Arial" w:hAnsi="Arial" w:cs="Arial"/>
        </w:rPr>
        <w:t xml:space="preserve"> </w:t>
      </w:r>
    </w:p>
    <w:p w:rsidR="00110ADB" w:rsidRDefault="00110ADB" w:rsidP="00110ADB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Waarschijnlijk wel </w:t>
      </w:r>
    </w:p>
    <w:p w:rsidR="00110ADB" w:rsidRDefault="00110ADB" w:rsidP="00110ADB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>
        <w:rPr>
          <w:rFonts w:ascii="Arial" w:hAnsi="Arial" w:cs="Arial"/>
        </w:rPr>
        <w:t>Beslist wel</w:t>
      </w:r>
    </w:p>
    <w:p w:rsidR="00110ADB" w:rsidRPr="00D97FDB" w:rsidRDefault="00110ADB" w:rsidP="00110ADB">
      <w:pPr>
        <w:pStyle w:val="Plattetekstinspringen3"/>
        <w:pBdr>
          <w:bottom w:val="single" w:sz="4" w:space="1" w:color="auto"/>
        </w:pBdr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110ADB" w:rsidRPr="00D97FDB" w:rsidRDefault="00110ADB" w:rsidP="00110ADB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rPr>
          <w:rFonts w:ascii="Arial" w:hAnsi="Arial" w:cs="Arial"/>
        </w:rPr>
      </w:pPr>
    </w:p>
    <w:p w:rsidR="00110ADB" w:rsidRDefault="00110ADB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rFonts w:cs="Arial"/>
          <w:i/>
          <w:iCs/>
          <w:sz w:val="28"/>
          <w:lang w:val="nl-NL"/>
        </w:rPr>
      </w:pPr>
    </w:p>
    <w:p w:rsidR="00110ADB" w:rsidRDefault="00110ADB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rFonts w:cs="Arial"/>
          <w:i/>
          <w:iCs/>
          <w:sz w:val="28"/>
          <w:lang w:val="nl-NL"/>
        </w:rPr>
      </w:pPr>
    </w:p>
    <w:p w:rsidR="00110ADB" w:rsidRDefault="00110ADB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rFonts w:cs="Arial"/>
          <w:i/>
          <w:iCs/>
          <w:sz w:val="28"/>
          <w:lang w:val="nl-NL"/>
        </w:rPr>
      </w:pPr>
    </w:p>
    <w:p w:rsidR="00110ADB" w:rsidRDefault="00110ADB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rFonts w:cs="Arial"/>
          <w:i/>
          <w:iCs/>
          <w:sz w:val="28"/>
          <w:lang w:val="nl-NL"/>
        </w:rPr>
      </w:pPr>
    </w:p>
    <w:p w:rsidR="00AB073C" w:rsidRDefault="00AB073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rFonts w:cs="Arial"/>
          <w:i/>
          <w:iCs/>
          <w:sz w:val="28"/>
          <w:lang w:val="nl-NL"/>
        </w:rPr>
      </w:pPr>
    </w:p>
    <w:p w:rsidR="00110ADB" w:rsidRDefault="00110ADB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rFonts w:cs="Arial"/>
          <w:i/>
          <w:iCs/>
          <w:sz w:val="28"/>
          <w:lang w:val="nl-NL"/>
        </w:rPr>
      </w:pPr>
    </w:p>
    <w:p w:rsidR="00F6388C" w:rsidRDefault="008D0164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rFonts w:cs="Arial"/>
          <w:i/>
          <w:iCs/>
          <w:sz w:val="28"/>
          <w:lang w:val="nl-NL"/>
        </w:rPr>
      </w:pPr>
      <w:r>
        <w:rPr>
          <w:rFonts w:cs="Arial"/>
          <w:i/>
          <w:iCs/>
          <w:sz w:val="28"/>
          <w:lang w:val="nl-NL"/>
        </w:rPr>
        <w:t>DEEL 2</w:t>
      </w:r>
      <w:r w:rsidR="00F6388C" w:rsidRPr="00D97FDB">
        <w:rPr>
          <w:rFonts w:cs="Arial"/>
          <w:i/>
          <w:iCs/>
          <w:sz w:val="28"/>
          <w:lang w:val="nl-NL"/>
        </w:rPr>
        <w:t xml:space="preserve">: </w:t>
      </w:r>
      <w:r w:rsidR="00D97FDB" w:rsidRPr="00D97FDB">
        <w:rPr>
          <w:rFonts w:cs="Arial"/>
          <w:i/>
          <w:iCs/>
          <w:sz w:val="28"/>
          <w:lang w:val="nl-NL"/>
        </w:rPr>
        <w:t xml:space="preserve"> </w:t>
      </w:r>
      <w:r w:rsidR="00F6388C" w:rsidRPr="00D97FDB">
        <w:rPr>
          <w:rFonts w:cs="Arial"/>
          <w:i/>
          <w:iCs/>
          <w:sz w:val="28"/>
          <w:lang w:val="nl-NL"/>
        </w:rPr>
        <w:t>OVER UZELF</w:t>
      </w:r>
    </w:p>
    <w:p w:rsidR="00AB073C" w:rsidRPr="00D97FDB" w:rsidRDefault="00AB073C" w:rsidP="00F6388C">
      <w:pPr>
        <w:pStyle w:val="Q1-FirstLevelQuestion"/>
        <w:widowControl w:val="0"/>
        <w:tabs>
          <w:tab w:val="clear" w:pos="720"/>
        </w:tabs>
        <w:spacing w:after="0" w:line="280" w:lineRule="atLeast"/>
        <w:ind w:left="0" w:firstLine="0"/>
        <w:rPr>
          <w:rFonts w:cs="Arial"/>
          <w:i/>
          <w:iCs/>
          <w:sz w:val="28"/>
          <w:lang w:val="nl-NL"/>
        </w:rPr>
      </w:pPr>
    </w:p>
    <w:p w:rsidR="00F6388C" w:rsidRPr="00DF41D1" w:rsidRDefault="00F6388C" w:rsidP="00AB073C">
      <w:pPr>
        <w:pStyle w:val="SL-FlLftSg"/>
        <w:spacing w:line="280" w:lineRule="atLeast"/>
        <w:rPr>
          <w:rFonts w:cs="Arial"/>
          <w:b/>
          <w:spacing w:val="0"/>
          <w:sz w:val="22"/>
          <w:lang w:val="nl-NL" w:eastAsia="en-US"/>
        </w:rPr>
      </w:pPr>
      <w:r w:rsidRPr="00D97FDB">
        <w:fldChar w:fldCharType="begin"/>
      </w:r>
      <w:r w:rsidRPr="00AB073C">
        <w:rPr>
          <w:lang w:val="nl-NL"/>
        </w:rPr>
        <w:instrText>ADVANCE \u10</w:instrText>
      </w:r>
      <w:r w:rsidRPr="00D97FDB">
        <w:fldChar w:fldCharType="end"/>
      </w:r>
      <w:r w:rsidR="004341D5" w:rsidRPr="00DF41D1">
        <w:rPr>
          <w:rFonts w:cs="Arial"/>
          <w:b/>
          <w:spacing w:val="0"/>
          <w:sz w:val="22"/>
          <w:lang w:val="nl-NL" w:eastAsia="en-US"/>
        </w:rPr>
        <w:t>57</w:t>
      </w:r>
      <w:r w:rsidRPr="00DF41D1">
        <w:rPr>
          <w:rFonts w:cs="Arial"/>
          <w:b/>
          <w:spacing w:val="0"/>
          <w:sz w:val="22"/>
          <w:lang w:val="nl-NL" w:eastAsia="en-US"/>
        </w:rPr>
        <w:t>.</w:t>
      </w:r>
      <w:r w:rsidRPr="00DF41D1">
        <w:rPr>
          <w:rFonts w:cs="Arial"/>
          <w:b/>
          <w:spacing w:val="0"/>
          <w:sz w:val="22"/>
          <w:lang w:val="nl-NL" w:eastAsia="en-US"/>
        </w:rPr>
        <w:tab/>
        <w:t>Wat is uw leeftijd?</w:t>
      </w:r>
    </w:p>
    <w:p w:rsidR="00F6388C" w:rsidRDefault="00A50D03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0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9B6533">
        <w:rPr>
          <w:rFonts w:ascii="Arial" w:hAnsi="Arial" w:cs="Arial"/>
        </w:rPr>
        <w:tab/>
        <w:t>Jonger dan 16 jaar</w:t>
      </w:r>
    </w:p>
    <w:p w:rsidR="009B6533" w:rsidRDefault="009B6533" w:rsidP="009B6533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>
        <w:rPr>
          <w:rFonts w:ascii="Arial" w:hAnsi="Arial" w:cs="Arial"/>
        </w:rPr>
        <w:tab/>
        <w:t>16 t/m 19 jaar</w:t>
      </w:r>
    </w:p>
    <w:p w:rsidR="00F6388C" w:rsidRPr="00D97FDB" w:rsidRDefault="009B6533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2</w:t>
      </w:r>
      <w:r w:rsidR="00F6388C" w:rsidRPr="00D97FDB">
        <w:rPr>
          <w:rFonts w:ascii="Arial" w:hAnsi="Arial" w:cs="Arial"/>
          <w:sz w:val="30"/>
        </w:rPr>
        <w:sym w:font="Wingdings" w:char="F06F"/>
      </w:r>
      <w:r>
        <w:rPr>
          <w:rFonts w:ascii="Arial" w:hAnsi="Arial" w:cs="Arial"/>
        </w:rPr>
        <w:tab/>
        <w:t>20</w:t>
      </w:r>
      <w:r w:rsidR="00F6388C" w:rsidRPr="00D97FDB">
        <w:rPr>
          <w:rFonts w:ascii="Arial" w:hAnsi="Arial" w:cs="Arial"/>
        </w:rPr>
        <w:t xml:space="preserve"> t/m 24 jaar</w:t>
      </w:r>
    </w:p>
    <w:p w:rsidR="00F6388C" w:rsidRPr="00D97FDB" w:rsidRDefault="009B6533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3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25 t/m 34 jaar</w:t>
      </w:r>
    </w:p>
    <w:p w:rsidR="00F6388C" w:rsidRPr="00D97FDB" w:rsidRDefault="009B6533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4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35 t/m 44 jaar</w:t>
      </w:r>
    </w:p>
    <w:p w:rsidR="00F6388C" w:rsidRPr="00D97FDB" w:rsidRDefault="009B6533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5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45 t/m 54 jaar</w:t>
      </w:r>
    </w:p>
    <w:p w:rsidR="00F6388C" w:rsidRPr="00D97FDB" w:rsidRDefault="009B6533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6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55 t/m 64 jaar</w:t>
      </w:r>
    </w:p>
    <w:p w:rsidR="00F6388C" w:rsidRPr="00D97FDB" w:rsidRDefault="009B6533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7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>65 t/m 74 jaar</w:t>
      </w:r>
    </w:p>
    <w:p w:rsidR="00F6388C" w:rsidRPr="00D97FDB" w:rsidRDefault="009B6533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8</w:t>
      </w:r>
      <w:r w:rsidR="00F6388C" w:rsidRPr="00D97FDB">
        <w:rPr>
          <w:rFonts w:ascii="Arial" w:hAnsi="Arial" w:cs="Arial"/>
          <w:sz w:val="30"/>
        </w:rPr>
        <w:sym w:font="Wingdings" w:char="F06F"/>
      </w:r>
      <w:r w:rsidR="00F6388C" w:rsidRPr="00D97FDB">
        <w:rPr>
          <w:rFonts w:ascii="Arial" w:hAnsi="Arial" w:cs="Arial"/>
        </w:rPr>
        <w:tab/>
        <w:t xml:space="preserve">75 </w:t>
      </w:r>
      <w:r w:rsidR="00055D1A">
        <w:rPr>
          <w:rFonts w:ascii="Arial" w:hAnsi="Arial" w:cs="Arial"/>
        </w:rPr>
        <w:t>t/m 79 jaar</w:t>
      </w:r>
    </w:p>
    <w:p w:rsidR="00055D1A" w:rsidRPr="00D97FDB" w:rsidRDefault="009B6533" w:rsidP="00055D1A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9</w:t>
      </w:r>
      <w:r w:rsidR="00055D1A" w:rsidRPr="00D97FDB">
        <w:rPr>
          <w:rFonts w:ascii="Arial" w:hAnsi="Arial" w:cs="Arial"/>
          <w:sz w:val="30"/>
        </w:rPr>
        <w:sym w:font="Wingdings" w:char="F06F"/>
      </w:r>
      <w:r w:rsidR="00055D1A" w:rsidRPr="00D97FDB">
        <w:rPr>
          <w:rFonts w:ascii="Arial" w:hAnsi="Arial" w:cs="Arial"/>
        </w:rPr>
        <w:tab/>
      </w:r>
      <w:r w:rsidR="00055D1A">
        <w:rPr>
          <w:rFonts w:ascii="Arial" w:hAnsi="Arial" w:cs="Arial"/>
        </w:rPr>
        <w:t>80</w:t>
      </w:r>
      <w:r w:rsidR="00055D1A" w:rsidRPr="00D97FDB">
        <w:rPr>
          <w:rFonts w:ascii="Arial" w:hAnsi="Arial" w:cs="Arial"/>
        </w:rPr>
        <w:t xml:space="preserve"> </w:t>
      </w:r>
      <w:r w:rsidR="00055D1A">
        <w:rPr>
          <w:rFonts w:ascii="Arial" w:hAnsi="Arial" w:cs="Arial"/>
        </w:rPr>
        <w:t>jaar en ouder</w:t>
      </w:r>
    </w:p>
    <w:p w:rsidR="00055D1A" w:rsidRDefault="00055D1A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vertAlign w:val="superscript"/>
          <w:lang w:val="nl-NL"/>
        </w:rPr>
      </w:pP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58</w:t>
      </w:r>
      <w:r w:rsidR="00F6388C" w:rsidRPr="00D97FDB">
        <w:rPr>
          <w:rFonts w:cs="Arial"/>
          <w:sz w:val="22"/>
          <w:lang w:val="nl-NL"/>
        </w:rPr>
        <w:t xml:space="preserve">. </w:t>
      </w:r>
      <w:r w:rsidR="00F6388C" w:rsidRPr="00D97FDB">
        <w:rPr>
          <w:rFonts w:cs="Arial"/>
          <w:sz w:val="22"/>
          <w:lang w:val="nl-NL"/>
        </w:rPr>
        <w:tab/>
        <w:t>Bent u een man of een vrouw?</w:t>
      </w:r>
    </w:p>
    <w:p w:rsidR="00F6388C" w:rsidRPr="00D97FDB" w:rsidRDefault="00F6388C" w:rsidP="00F6388C">
      <w:pPr>
        <w:pStyle w:val="Item"/>
        <w:numPr>
          <w:ilvl w:val="12"/>
          <w:numId w:val="0"/>
        </w:numPr>
        <w:tabs>
          <w:tab w:val="clear" w:pos="0"/>
          <w:tab w:val="clear" w:pos="720"/>
          <w:tab w:val="clear" w:pos="1584"/>
          <w:tab w:val="clear" w:pos="2160"/>
          <w:tab w:val="left" w:pos="539"/>
          <w:tab w:val="left" w:pos="709"/>
          <w:tab w:val="left" w:pos="992"/>
          <w:tab w:val="left" w:pos="1440"/>
          <w:tab w:val="left" w:pos="2070"/>
          <w:tab w:val="left" w:pos="2430"/>
        </w:tabs>
        <w:spacing w:after="0" w:line="280" w:lineRule="atLeast"/>
        <w:ind w:left="720" w:hanging="720"/>
        <w:rPr>
          <w:rFonts w:ascii="Arial" w:hAnsi="Arial" w:cs="Arial"/>
          <w:bCs/>
          <w:sz w:val="22"/>
          <w:lang w:val="nl-NL" w:eastAsia="en-US"/>
        </w:rPr>
      </w:pPr>
      <w:r w:rsidRPr="00D97FDB">
        <w:rPr>
          <w:rFonts w:ascii="Arial" w:hAnsi="Arial" w:cs="Arial"/>
          <w:sz w:val="22"/>
          <w:vertAlign w:val="superscript"/>
          <w:lang w:val="nl-NL"/>
        </w:rPr>
        <w:tab/>
        <w:t>1</w:t>
      </w:r>
      <w:r w:rsidRPr="00D97FDB">
        <w:rPr>
          <w:rFonts w:ascii="Arial" w:hAnsi="Arial" w:cs="Arial"/>
          <w:sz w:val="30"/>
          <w:lang w:val="nl-NL"/>
        </w:rPr>
        <w:sym w:font="Wingdings" w:char="F06F"/>
      </w:r>
      <w:r w:rsidRPr="00D97FDB">
        <w:rPr>
          <w:rFonts w:ascii="Arial" w:hAnsi="Arial" w:cs="Arial"/>
          <w:sz w:val="30"/>
          <w:lang w:val="nl-NL"/>
        </w:rPr>
        <w:tab/>
      </w:r>
      <w:r w:rsidRPr="00D97FDB">
        <w:rPr>
          <w:rFonts w:ascii="Arial" w:hAnsi="Arial" w:cs="Arial"/>
          <w:bCs/>
          <w:sz w:val="22"/>
          <w:lang w:val="nl-NL" w:eastAsia="en-US"/>
        </w:rPr>
        <w:t>Man</w:t>
      </w:r>
      <w:r w:rsidRPr="00D97FDB">
        <w:rPr>
          <w:rFonts w:ascii="Arial" w:hAnsi="Arial" w:cs="Arial"/>
          <w:bCs/>
          <w:sz w:val="22"/>
          <w:lang w:val="nl-NL" w:eastAsia="en-US"/>
        </w:rPr>
        <w:tab/>
        <w:t xml:space="preserve"> 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sz w:val="22"/>
          <w:vertAlign w:val="superscript"/>
          <w:lang w:val="nl-NL"/>
        </w:rPr>
        <w:tab/>
      </w:r>
      <w:r w:rsidRPr="00D97FDB">
        <w:rPr>
          <w:rFonts w:cs="Arial"/>
          <w:b w:val="0"/>
          <w:bCs/>
          <w:sz w:val="22"/>
          <w:vertAlign w:val="superscript"/>
          <w:lang w:val="nl-NL"/>
        </w:rPr>
        <w:t>2</w:t>
      </w:r>
      <w:r w:rsidRPr="00D97FDB">
        <w:rPr>
          <w:rFonts w:cs="Arial"/>
          <w:b w:val="0"/>
          <w:bCs/>
          <w:sz w:val="30"/>
          <w:lang w:val="nl-NL"/>
        </w:rPr>
        <w:sym w:font="Wingdings" w:char="F06F"/>
      </w:r>
      <w:r w:rsidRPr="00D97FDB">
        <w:rPr>
          <w:rFonts w:cs="Arial"/>
          <w:b w:val="0"/>
          <w:bCs/>
          <w:sz w:val="22"/>
          <w:lang w:val="nl-NL"/>
        </w:rPr>
        <w:tab/>
        <w:t>Vrouw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59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Wat is </w:t>
      </w:r>
      <w:r w:rsidR="00A50D03" w:rsidRPr="00D97FDB">
        <w:rPr>
          <w:rFonts w:cs="Arial"/>
          <w:sz w:val="22"/>
          <w:lang w:val="nl-NL"/>
        </w:rPr>
        <w:t>uw hoogst voltooide</w:t>
      </w:r>
      <w:r w:rsidR="00F6388C" w:rsidRPr="00D97FDB">
        <w:rPr>
          <w:rFonts w:cs="Arial"/>
          <w:sz w:val="22"/>
          <w:lang w:val="nl-NL"/>
        </w:rPr>
        <w:t xml:space="preserve"> opleiding?</w:t>
      </w:r>
      <w:r w:rsidR="00A50D03" w:rsidRPr="00D97FDB">
        <w:rPr>
          <w:rFonts w:cs="Arial"/>
          <w:sz w:val="22"/>
          <w:lang w:val="nl-NL"/>
        </w:rPr>
        <w:t xml:space="preserve"> (een opleiding afgerond met een diploma of voldoende getuigschrift)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2"/>
        </w:rPr>
        <w:sym w:font="Wingdings" w:char="F06F"/>
      </w:r>
      <w:r w:rsidRPr="00D97FDB">
        <w:rPr>
          <w:rFonts w:ascii="Arial" w:hAnsi="Arial" w:cs="Arial"/>
          <w:sz w:val="30"/>
        </w:rPr>
        <w:t xml:space="preserve"> </w:t>
      </w:r>
      <w:r w:rsidRPr="00D97FDB">
        <w:rPr>
          <w:rFonts w:ascii="Arial" w:hAnsi="Arial" w:cs="Arial"/>
        </w:rPr>
        <w:t>Geen opleiding (lager onderwijs: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ind w:left="547"/>
        <w:rPr>
          <w:rFonts w:ascii="Arial" w:hAnsi="Arial" w:cs="Arial"/>
        </w:rPr>
      </w:pPr>
      <w:r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ab/>
        <w:t>niet afgemaakt)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709"/>
          <w:tab w:val="left" w:pos="992"/>
          <w:tab w:val="left" w:pos="1620"/>
          <w:tab w:val="left" w:pos="2070"/>
        </w:tabs>
        <w:ind w:left="990" w:hanging="45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2"/>
        </w:rPr>
        <w:sym w:font="Wingdings" w:char="F06F"/>
      </w:r>
      <w:r w:rsidRPr="00D97FDB">
        <w:rPr>
          <w:rFonts w:ascii="Arial" w:hAnsi="Arial" w:cs="Arial"/>
          <w:sz w:val="20"/>
        </w:rPr>
        <w:tab/>
      </w:r>
      <w:r w:rsidRPr="00D97FDB">
        <w:rPr>
          <w:rFonts w:ascii="Arial" w:hAnsi="Arial" w:cs="Arial"/>
        </w:rPr>
        <w:t xml:space="preserve">Lager onderwijs (basisschool, speciaal basisonderwijs) 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ind w:left="990" w:hanging="45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2"/>
        </w:rPr>
        <w:sym w:font="Wingdings" w:char="F06F"/>
      </w:r>
      <w:r w:rsidRPr="00D97FDB">
        <w:rPr>
          <w:rFonts w:ascii="Arial" w:hAnsi="Arial" w:cs="Arial"/>
        </w:rPr>
        <w:tab/>
        <w:t>Lager of voorbereidend beroepsonderwijs (zoals LTS, LEAO, LHNO, VMBO)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709"/>
          <w:tab w:val="left" w:pos="992"/>
          <w:tab w:val="left" w:pos="1620"/>
          <w:tab w:val="left" w:pos="2070"/>
        </w:tabs>
        <w:ind w:left="990" w:hanging="450"/>
        <w:rPr>
          <w:rFonts w:ascii="Arial" w:hAnsi="Arial" w:cs="Arial"/>
          <w:szCs w:val="22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2"/>
        </w:rPr>
        <w:sym w:font="Wingdings" w:char="F06F"/>
      </w:r>
      <w:r w:rsidRPr="00D97FDB">
        <w:rPr>
          <w:rFonts w:ascii="Arial" w:hAnsi="Arial" w:cs="Arial"/>
          <w:sz w:val="32"/>
        </w:rPr>
        <w:t xml:space="preserve"> </w:t>
      </w:r>
      <w:r w:rsidRPr="00D97FDB">
        <w:rPr>
          <w:rFonts w:ascii="Arial" w:hAnsi="Arial" w:cs="Arial"/>
          <w:szCs w:val="22"/>
        </w:rPr>
        <w:t>Middelbaar algemeen voortgezet onderwijs (zoals MAVO, [M]ULO, MBO-kort, VMBO-t)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ind w:left="990" w:hanging="45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2"/>
        </w:rPr>
        <w:sym w:font="Wingdings" w:char="F06F"/>
      </w:r>
      <w:r w:rsidRPr="00D97FDB">
        <w:rPr>
          <w:rFonts w:ascii="Arial" w:hAnsi="Arial" w:cs="Arial"/>
        </w:rPr>
        <w:tab/>
        <w:t>Middelbaar beroepsonderwijs en beroepsbegeleidend onderwijs (zoals MBO-lang, MTS, MEAO, BOL, BBL, INAS)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ind w:left="990" w:hanging="99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ab/>
        <w:t>6</w:t>
      </w:r>
      <w:r w:rsidRPr="00D97FDB">
        <w:rPr>
          <w:rFonts w:ascii="Arial" w:hAnsi="Arial" w:cs="Arial"/>
          <w:sz w:val="32"/>
        </w:rPr>
        <w:sym w:font="Wingdings" w:char="F06F"/>
      </w:r>
      <w:r w:rsidRPr="00D97FDB">
        <w:rPr>
          <w:rFonts w:ascii="Arial" w:hAnsi="Arial" w:cs="Arial"/>
          <w:sz w:val="20"/>
        </w:rPr>
        <w:tab/>
      </w:r>
      <w:r w:rsidRPr="00D97FDB">
        <w:rPr>
          <w:rFonts w:ascii="Arial" w:hAnsi="Arial" w:cs="Arial"/>
        </w:rPr>
        <w:t xml:space="preserve">Hoger algemeen en voorbereidend wetenschappelijk onderwijs 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ind w:left="992"/>
        <w:rPr>
          <w:rFonts w:ascii="Arial" w:hAnsi="Arial" w:cs="Arial"/>
        </w:rPr>
      </w:pPr>
      <w:r w:rsidRPr="00D97FDB">
        <w:rPr>
          <w:rFonts w:ascii="Arial" w:hAnsi="Arial" w:cs="Arial"/>
        </w:rPr>
        <w:t xml:space="preserve">(zoals HAVO, VWO Atheneum, Gymnasium, HBS, MMS) 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ind w:left="993" w:hanging="469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7</w:t>
      </w:r>
      <w:r w:rsidRPr="00D97FDB">
        <w:rPr>
          <w:rFonts w:ascii="Arial" w:hAnsi="Arial" w:cs="Arial"/>
          <w:sz w:val="32"/>
        </w:rPr>
        <w:sym w:font="Wingdings" w:char="F06F"/>
      </w:r>
      <w:r w:rsidRPr="00D97FDB">
        <w:rPr>
          <w:rFonts w:ascii="Arial" w:hAnsi="Arial" w:cs="Arial"/>
          <w:sz w:val="32"/>
        </w:rPr>
        <w:t xml:space="preserve"> </w:t>
      </w:r>
      <w:r w:rsidRPr="00D97FDB">
        <w:rPr>
          <w:rFonts w:ascii="Arial" w:hAnsi="Arial" w:cs="Arial"/>
        </w:rPr>
        <w:t>Hoger beroepsonderwijs (zoals HBO, HTS, HEAO, HBO-V, kandidaats wetenschappelijk onderwijs)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ind w:left="993" w:hanging="567"/>
        <w:rPr>
          <w:rFonts w:ascii="Arial" w:hAnsi="Arial" w:cs="Arial"/>
        </w:rPr>
      </w:pPr>
      <w:r w:rsidRPr="00D97FDB">
        <w:rPr>
          <w:rFonts w:ascii="Arial" w:hAnsi="Arial" w:cs="Arial"/>
          <w:sz w:val="20"/>
          <w:vertAlign w:val="superscript"/>
        </w:rPr>
        <w:t xml:space="preserve">  </w:t>
      </w:r>
      <w:r w:rsidRPr="00D97FDB">
        <w:rPr>
          <w:rFonts w:ascii="Arial" w:hAnsi="Arial" w:cs="Arial"/>
          <w:vertAlign w:val="superscript"/>
        </w:rPr>
        <w:t>8</w:t>
      </w:r>
      <w:r w:rsidRPr="00D97FDB">
        <w:rPr>
          <w:rFonts w:ascii="Arial" w:hAnsi="Arial" w:cs="Arial"/>
          <w:sz w:val="32"/>
        </w:rPr>
        <w:sym w:font="Wingdings" w:char="F06F"/>
      </w:r>
      <w:r w:rsidRPr="00D97FDB">
        <w:rPr>
          <w:rFonts w:ascii="Arial" w:hAnsi="Arial" w:cs="Arial"/>
        </w:rPr>
        <w:tab/>
        <w:t>Wetenschappelijk onderwijs (universiteit)</w:t>
      </w:r>
    </w:p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426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 xml:space="preserve">  9</w:t>
      </w:r>
      <w:r w:rsidRPr="00D97FDB">
        <w:rPr>
          <w:rFonts w:ascii="Arial" w:hAnsi="Arial" w:cs="Arial"/>
          <w:sz w:val="32"/>
        </w:rPr>
        <w:sym w:font="Wingdings" w:char="F06F"/>
      </w:r>
      <w:r w:rsidRPr="00D97FDB">
        <w:rPr>
          <w:rFonts w:ascii="Arial" w:hAnsi="Arial" w:cs="Arial"/>
          <w:sz w:val="20"/>
        </w:rPr>
        <w:tab/>
      </w:r>
      <w:r w:rsidRPr="00D97FDB">
        <w:rPr>
          <w:rFonts w:ascii="Arial" w:hAnsi="Arial" w:cs="Arial"/>
        </w:rPr>
        <w:t xml:space="preserve">Anders, namelijk  </w:t>
      </w:r>
    </w:p>
    <w:tbl>
      <w:tblPr>
        <w:tblW w:w="0" w:type="auto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8"/>
      </w:tblGrid>
      <w:tr w:rsidR="00EA143E" w:rsidRPr="00D97FDB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4158" w:type="dxa"/>
          </w:tcPr>
          <w:p w:rsidR="00EA143E" w:rsidRPr="00D97FDB" w:rsidRDefault="00EA143E" w:rsidP="005C0BE1">
            <w:pPr>
              <w:pStyle w:val="Plattetekstinspringen3"/>
              <w:tabs>
                <w:tab w:val="clear" w:pos="540"/>
                <w:tab w:val="left" w:pos="539"/>
                <w:tab w:val="left" w:pos="709"/>
                <w:tab w:val="left" w:pos="992"/>
              </w:tabs>
              <w:spacing w:after="0" w:line="280" w:lineRule="atLeast"/>
              <w:ind w:left="0" w:firstLine="0"/>
              <w:rPr>
                <w:rFonts w:cs="Arial"/>
                <w:sz w:val="22"/>
                <w:lang w:val="nl-NL"/>
              </w:rPr>
            </w:pPr>
            <w:r w:rsidRPr="00D97FDB">
              <w:rPr>
                <w:rFonts w:cs="Arial"/>
                <w:sz w:val="22"/>
                <w:lang w:val="nl-NL"/>
              </w:rPr>
              <w:tab/>
            </w:r>
            <w:r w:rsidRPr="00D97FDB">
              <w:rPr>
                <w:rFonts w:cs="Arial"/>
                <w:sz w:val="22"/>
                <w:lang w:val="nl-NL"/>
              </w:rPr>
              <w:tab/>
            </w:r>
          </w:p>
        </w:tc>
      </w:tr>
    </w:tbl>
    <w:p w:rsidR="00EA143E" w:rsidRPr="00D97FDB" w:rsidRDefault="00EA143E" w:rsidP="00EA143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bCs/>
          <w:i/>
          <w:iCs/>
          <w:lang w:eastAsia="en-US"/>
        </w:rPr>
        <w:tab/>
      </w:r>
      <w:r w:rsidRPr="00D97FDB">
        <w:rPr>
          <w:rFonts w:ascii="Arial" w:hAnsi="Arial" w:cs="Arial"/>
          <w:bCs/>
          <w:i/>
          <w:iCs/>
          <w:lang w:eastAsia="en-US"/>
        </w:rPr>
        <w:tab/>
        <w:t>(a.u.b. in blokletters)</w:t>
      </w:r>
    </w:p>
    <w:p w:rsidR="00F6388C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</w:p>
    <w:p w:rsidR="00AB073C" w:rsidRDefault="00AB073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60.</w:t>
      </w:r>
      <w:r w:rsidR="00F6388C" w:rsidRPr="00D97FDB">
        <w:rPr>
          <w:rFonts w:cs="Arial"/>
          <w:sz w:val="22"/>
          <w:lang w:val="nl-NL"/>
        </w:rPr>
        <w:tab/>
        <w:t>Wat is het geboorteland van uzelf?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Nederland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 w:rsidRPr="004753C9">
        <w:rPr>
          <w:rFonts w:ascii="Arial" w:hAnsi="Arial" w:cs="Arial"/>
          <w:szCs w:val="22"/>
        </w:rPr>
        <w:t xml:space="preserve">Indonesië/voormalig Nederlands Indië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Suriname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lastRenderedPageBreak/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Marokko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Turkije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6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Duitsland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7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 w:rsidR="00DF61E5">
        <w:rPr>
          <w:rFonts w:ascii="Arial" w:hAnsi="Arial" w:cs="Arial"/>
        </w:rPr>
        <w:t xml:space="preserve">(voormalig) </w:t>
      </w:r>
      <w:r w:rsidRPr="00D97FDB">
        <w:rPr>
          <w:rFonts w:ascii="Arial" w:hAnsi="Arial" w:cs="Arial"/>
        </w:rPr>
        <w:t>Nederlandse Antillen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8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Aruba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9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Anders, namelijk:</w:t>
      </w:r>
    </w:p>
    <w:tbl>
      <w:tblPr>
        <w:tblW w:w="0" w:type="auto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8"/>
      </w:tblGrid>
      <w:tr w:rsidR="00F6388C" w:rsidRPr="00D97FDB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8481" w:type="dxa"/>
          </w:tcPr>
          <w:p w:rsidR="00F6388C" w:rsidRPr="00D97FDB" w:rsidRDefault="00F6388C" w:rsidP="00F6388C">
            <w:pPr>
              <w:pStyle w:val="Plattetekstinspringen3"/>
              <w:tabs>
                <w:tab w:val="clear" w:pos="540"/>
                <w:tab w:val="left" w:pos="539"/>
                <w:tab w:val="left" w:pos="709"/>
                <w:tab w:val="left" w:pos="992"/>
              </w:tabs>
              <w:spacing w:after="0" w:line="280" w:lineRule="atLeast"/>
              <w:ind w:left="0" w:firstLine="0"/>
              <w:rPr>
                <w:rFonts w:cs="Arial"/>
                <w:sz w:val="22"/>
                <w:lang w:val="nl-NL"/>
              </w:rPr>
            </w:pPr>
            <w:r w:rsidRPr="00D97FDB">
              <w:rPr>
                <w:rFonts w:cs="Arial"/>
                <w:sz w:val="22"/>
                <w:lang w:val="nl-NL"/>
              </w:rPr>
              <w:tab/>
            </w:r>
            <w:r w:rsidRPr="00D97FDB">
              <w:rPr>
                <w:rFonts w:cs="Arial"/>
                <w:sz w:val="22"/>
                <w:lang w:val="nl-NL"/>
              </w:rPr>
              <w:tab/>
            </w:r>
          </w:p>
        </w:tc>
      </w:tr>
    </w:tbl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bCs/>
          <w:i/>
          <w:iCs/>
          <w:lang w:eastAsia="en-US"/>
        </w:rPr>
        <w:tab/>
      </w:r>
      <w:r w:rsidRPr="00D97FDB">
        <w:rPr>
          <w:rFonts w:ascii="Arial" w:hAnsi="Arial" w:cs="Arial"/>
          <w:bCs/>
          <w:i/>
          <w:iCs/>
          <w:lang w:eastAsia="en-US"/>
        </w:rPr>
        <w:tab/>
        <w:t>(a.u.b. in blokletters)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</w:p>
    <w:p w:rsidR="00F6388C" w:rsidRPr="00D97FDB" w:rsidRDefault="000547E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61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>Wat is het geboorteland van uw vader?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Nederland</w:t>
      </w:r>
    </w:p>
    <w:p w:rsidR="00F6388C" w:rsidRPr="004753C9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 w:rsidRPr="004753C9">
        <w:rPr>
          <w:rFonts w:ascii="Arial" w:hAnsi="Arial" w:cs="Arial"/>
          <w:szCs w:val="22"/>
        </w:rPr>
        <w:t xml:space="preserve">Indonesië/voormalig Nederlands Indië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Suriname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Marokko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Turkije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6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Duitsland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7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 w:rsidR="00DF61E5">
        <w:rPr>
          <w:rFonts w:ascii="Arial" w:hAnsi="Arial" w:cs="Arial"/>
        </w:rPr>
        <w:t xml:space="preserve">(voormalig) </w:t>
      </w:r>
      <w:r w:rsidRPr="00D97FDB">
        <w:rPr>
          <w:rFonts w:ascii="Arial" w:hAnsi="Arial" w:cs="Arial"/>
        </w:rPr>
        <w:t>Nederlandse Antillen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8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Aruba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9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Anders, namelijk:</w:t>
      </w:r>
    </w:p>
    <w:tbl>
      <w:tblPr>
        <w:tblW w:w="0" w:type="auto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8"/>
      </w:tblGrid>
      <w:tr w:rsidR="00F6388C" w:rsidRPr="00D97FDB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8481" w:type="dxa"/>
          </w:tcPr>
          <w:p w:rsidR="00F6388C" w:rsidRPr="00D97FDB" w:rsidRDefault="00F6388C" w:rsidP="00F6388C">
            <w:pPr>
              <w:pStyle w:val="Plattetekstinspringen3"/>
              <w:tabs>
                <w:tab w:val="clear" w:pos="540"/>
                <w:tab w:val="left" w:pos="539"/>
                <w:tab w:val="left" w:pos="709"/>
                <w:tab w:val="left" w:pos="992"/>
              </w:tabs>
              <w:spacing w:after="0" w:line="280" w:lineRule="atLeast"/>
              <w:ind w:left="0" w:firstLine="0"/>
              <w:rPr>
                <w:rFonts w:cs="Arial"/>
                <w:sz w:val="22"/>
                <w:lang w:val="nl-NL"/>
              </w:rPr>
            </w:pPr>
            <w:r w:rsidRPr="00D97FDB">
              <w:rPr>
                <w:rFonts w:cs="Arial"/>
                <w:sz w:val="22"/>
                <w:lang w:val="nl-NL"/>
              </w:rPr>
              <w:tab/>
            </w:r>
            <w:r w:rsidRPr="00D97FDB">
              <w:rPr>
                <w:rFonts w:cs="Arial"/>
                <w:sz w:val="22"/>
                <w:lang w:val="nl-NL"/>
              </w:rPr>
              <w:tab/>
            </w:r>
          </w:p>
        </w:tc>
      </w:tr>
    </w:tbl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bCs/>
          <w:i/>
          <w:iCs/>
          <w:lang w:eastAsia="en-US"/>
        </w:rPr>
        <w:tab/>
      </w:r>
      <w:r w:rsidRPr="00D97FDB">
        <w:rPr>
          <w:rFonts w:ascii="Arial" w:hAnsi="Arial" w:cs="Arial"/>
          <w:bCs/>
          <w:i/>
          <w:iCs/>
          <w:lang w:eastAsia="en-US"/>
        </w:rPr>
        <w:tab/>
        <w:t>(a.u.b. in blokletters)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0547E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62</w:t>
      </w:r>
      <w:r w:rsidR="00F6388C" w:rsidRPr="00D97FDB">
        <w:rPr>
          <w:rFonts w:cs="Arial"/>
          <w:sz w:val="22"/>
          <w:lang w:val="nl-NL"/>
        </w:rPr>
        <w:t xml:space="preserve">. </w:t>
      </w:r>
      <w:r w:rsidR="00F6388C" w:rsidRPr="00D97FDB">
        <w:rPr>
          <w:rFonts w:cs="Arial"/>
          <w:sz w:val="22"/>
          <w:lang w:val="nl-NL"/>
        </w:rPr>
        <w:tab/>
        <w:t>Wat is het geboorteland van uw moeder?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Nederland</w:t>
      </w:r>
    </w:p>
    <w:p w:rsidR="00F6388C" w:rsidRPr="004753C9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4753C9">
        <w:rPr>
          <w:rFonts w:ascii="Arial" w:hAnsi="Arial" w:cs="Arial"/>
          <w:szCs w:val="22"/>
        </w:rPr>
        <w:tab/>
        <w:t xml:space="preserve">Indonesië/voormalig Nederlands Indië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Suriname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Marokko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Turkije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6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Duitsland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7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 w:rsidR="00DF61E5">
        <w:rPr>
          <w:rFonts w:ascii="Arial" w:hAnsi="Arial" w:cs="Arial"/>
        </w:rPr>
        <w:t xml:space="preserve">(voormalig) </w:t>
      </w:r>
      <w:r w:rsidRPr="00D97FDB">
        <w:rPr>
          <w:rFonts w:ascii="Arial" w:hAnsi="Arial" w:cs="Arial"/>
        </w:rPr>
        <w:t>Nederlandse Antillen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8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Aruba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9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Anders, namelijk:</w:t>
      </w:r>
    </w:p>
    <w:tbl>
      <w:tblPr>
        <w:tblW w:w="0" w:type="auto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8"/>
      </w:tblGrid>
      <w:tr w:rsidR="00F6388C" w:rsidRPr="00D97FDB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8481" w:type="dxa"/>
          </w:tcPr>
          <w:p w:rsidR="00F6388C" w:rsidRPr="00D97FDB" w:rsidRDefault="00F6388C" w:rsidP="00F6388C">
            <w:pPr>
              <w:pStyle w:val="Plattetekstinspringen3"/>
              <w:tabs>
                <w:tab w:val="clear" w:pos="540"/>
                <w:tab w:val="left" w:pos="539"/>
                <w:tab w:val="left" w:pos="709"/>
                <w:tab w:val="left" w:pos="992"/>
              </w:tabs>
              <w:spacing w:after="0" w:line="280" w:lineRule="atLeast"/>
              <w:ind w:left="0" w:firstLine="0"/>
              <w:rPr>
                <w:rFonts w:cs="Arial"/>
                <w:sz w:val="22"/>
                <w:lang w:val="nl-NL"/>
              </w:rPr>
            </w:pPr>
            <w:r w:rsidRPr="00D97FDB">
              <w:rPr>
                <w:rFonts w:cs="Arial"/>
                <w:sz w:val="22"/>
                <w:lang w:val="nl-NL"/>
              </w:rPr>
              <w:tab/>
            </w:r>
            <w:r w:rsidRPr="00D97FDB">
              <w:rPr>
                <w:rFonts w:cs="Arial"/>
                <w:sz w:val="22"/>
                <w:lang w:val="nl-NL"/>
              </w:rPr>
              <w:tab/>
            </w:r>
          </w:p>
        </w:tc>
      </w:tr>
    </w:tbl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bCs/>
          <w:i/>
          <w:iCs/>
          <w:lang w:eastAsia="en-US"/>
        </w:rPr>
        <w:tab/>
      </w:r>
      <w:r w:rsidRPr="00D97FDB">
        <w:rPr>
          <w:rFonts w:ascii="Arial" w:hAnsi="Arial" w:cs="Arial"/>
          <w:bCs/>
          <w:i/>
          <w:iCs/>
          <w:lang w:eastAsia="en-US"/>
        </w:rPr>
        <w:tab/>
        <w:t>(a.u.b. in blokletters)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 w:rsidRPr="00D97FDB">
        <w:rPr>
          <w:rFonts w:cs="Arial"/>
          <w:sz w:val="22"/>
          <w:lang w:val="nl-NL"/>
        </w:rPr>
        <w:br w:type="column"/>
      </w:r>
      <w:r w:rsidRPr="00D97FDB">
        <w:rPr>
          <w:rFonts w:cs="Arial"/>
          <w:sz w:val="22"/>
          <w:lang w:val="nl-NL"/>
        </w:rPr>
        <w:t xml:space="preserve"> </w:t>
      </w:r>
      <w:r w:rsidR="000547EB">
        <w:rPr>
          <w:rFonts w:cs="Arial"/>
          <w:sz w:val="22"/>
          <w:lang w:val="nl-NL"/>
        </w:rPr>
        <w:t>63</w:t>
      </w:r>
      <w:r w:rsidRPr="00D97FDB">
        <w:rPr>
          <w:rFonts w:cs="Arial"/>
          <w:sz w:val="22"/>
          <w:lang w:val="nl-NL"/>
        </w:rPr>
        <w:t>.</w:t>
      </w:r>
      <w:r w:rsidRPr="00D97FDB">
        <w:rPr>
          <w:rFonts w:cs="Arial"/>
          <w:sz w:val="22"/>
          <w:lang w:val="nl-NL"/>
        </w:rPr>
        <w:tab/>
        <w:t>Welke taal spreekt u thuis meestal?</w:t>
      </w:r>
    </w:p>
    <w:p w:rsidR="002E20EE" w:rsidRPr="00FC538C" w:rsidRDefault="00055D1A" w:rsidP="002E20E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vertAlign w:val="superscript"/>
        </w:rPr>
        <w:t xml:space="preserve"> </w:t>
      </w:r>
      <w:r w:rsidR="002E20EE" w:rsidRPr="00FC538C">
        <w:rPr>
          <w:rFonts w:ascii="Arial" w:hAnsi="Arial" w:cs="Arial"/>
          <w:szCs w:val="22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="002E20EE" w:rsidRPr="00FC538C">
        <w:rPr>
          <w:rFonts w:ascii="Arial" w:hAnsi="Arial" w:cs="Arial"/>
          <w:szCs w:val="22"/>
        </w:rPr>
        <w:tab/>
        <w:t>Nederlands</w:t>
      </w:r>
    </w:p>
    <w:p w:rsidR="002E20EE" w:rsidRPr="00FC538C" w:rsidRDefault="00055D1A" w:rsidP="002E20E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vertAlign w:val="superscript"/>
        </w:rPr>
        <w:t xml:space="preserve"> </w:t>
      </w:r>
      <w:r w:rsidR="002E20EE" w:rsidRPr="00FC538C">
        <w:rPr>
          <w:rFonts w:ascii="Arial" w:hAnsi="Arial" w:cs="Arial"/>
          <w:szCs w:val="22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="002E20EE" w:rsidRPr="00FC538C">
        <w:rPr>
          <w:rFonts w:ascii="Arial" w:hAnsi="Arial" w:cs="Arial"/>
          <w:szCs w:val="22"/>
        </w:rPr>
        <w:tab/>
        <w:t>Fries</w:t>
      </w:r>
    </w:p>
    <w:p w:rsidR="002E20EE" w:rsidRPr="00FC538C" w:rsidRDefault="00055D1A" w:rsidP="002E20E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vertAlign w:val="superscript"/>
        </w:rPr>
        <w:t xml:space="preserve"> </w:t>
      </w:r>
      <w:r w:rsidR="002E20EE" w:rsidRPr="00FC538C">
        <w:rPr>
          <w:rFonts w:ascii="Arial" w:hAnsi="Arial" w:cs="Arial"/>
          <w:szCs w:val="22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="002E20EE" w:rsidRPr="00FC538C">
        <w:rPr>
          <w:rFonts w:ascii="Arial" w:hAnsi="Arial" w:cs="Arial"/>
          <w:szCs w:val="22"/>
        </w:rPr>
        <w:tab/>
        <w:t>Nederlands dialect</w:t>
      </w:r>
    </w:p>
    <w:p w:rsidR="002E20EE" w:rsidRPr="00FC538C" w:rsidRDefault="00055D1A" w:rsidP="002E20E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vertAlign w:val="superscript"/>
        </w:rPr>
        <w:t xml:space="preserve"> </w:t>
      </w:r>
      <w:r w:rsidR="002E20EE" w:rsidRPr="00FC538C">
        <w:rPr>
          <w:rFonts w:ascii="Arial" w:hAnsi="Arial" w:cs="Arial"/>
          <w:szCs w:val="22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="002E20EE" w:rsidRPr="00FC538C">
        <w:rPr>
          <w:rFonts w:ascii="Arial" w:hAnsi="Arial" w:cs="Arial"/>
          <w:szCs w:val="22"/>
        </w:rPr>
        <w:tab/>
        <w:t>Nederlands dialect</w:t>
      </w:r>
    </w:p>
    <w:p w:rsidR="002E20EE" w:rsidRPr="00FC538C" w:rsidRDefault="00055D1A" w:rsidP="002E20E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  <w:lang w:val="en-GB"/>
        </w:rPr>
      </w:pPr>
      <w:r w:rsidRPr="00055D1A">
        <w:rPr>
          <w:rFonts w:ascii="Arial" w:hAnsi="Arial" w:cs="Arial"/>
          <w:szCs w:val="22"/>
          <w:vertAlign w:val="superscript"/>
          <w:lang w:val="en-GB"/>
        </w:rPr>
        <w:t xml:space="preserve"> </w:t>
      </w:r>
      <w:r w:rsidR="002E20EE" w:rsidRPr="00FC538C">
        <w:rPr>
          <w:rFonts w:ascii="Arial" w:hAnsi="Arial" w:cs="Arial"/>
          <w:szCs w:val="22"/>
          <w:vertAlign w:val="superscript"/>
          <w:lang w:val="en-GB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="002E20EE" w:rsidRPr="00FC538C">
        <w:rPr>
          <w:rFonts w:ascii="Arial" w:hAnsi="Arial" w:cs="Arial"/>
          <w:szCs w:val="22"/>
          <w:lang w:val="en-GB"/>
        </w:rPr>
        <w:tab/>
        <w:t>Indonesisch</w:t>
      </w:r>
    </w:p>
    <w:p w:rsidR="002E20EE" w:rsidRPr="00FC538C" w:rsidRDefault="00055D1A" w:rsidP="002E20E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  <w:lang w:val="en-GB"/>
        </w:rPr>
      </w:pPr>
      <w:r>
        <w:rPr>
          <w:rFonts w:ascii="Arial" w:hAnsi="Arial" w:cs="Arial"/>
          <w:szCs w:val="22"/>
          <w:vertAlign w:val="superscript"/>
          <w:lang w:val="en-GB"/>
        </w:rPr>
        <w:t xml:space="preserve"> </w:t>
      </w:r>
      <w:r w:rsidR="002E20EE" w:rsidRPr="00FC538C">
        <w:rPr>
          <w:rFonts w:ascii="Arial" w:hAnsi="Arial" w:cs="Arial"/>
          <w:szCs w:val="22"/>
          <w:vertAlign w:val="superscript"/>
          <w:lang w:val="en-GB"/>
        </w:rPr>
        <w:t>6</w:t>
      </w:r>
      <w:r w:rsidRPr="00D97FDB">
        <w:rPr>
          <w:rFonts w:ascii="Arial" w:hAnsi="Arial" w:cs="Arial"/>
          <w:sz w:val="30"/>
        </w:rPr>
        <w:sym w:font="Wingdings" w:char="F06F"/>
      </w:r>
      <w:r w:rsidR="00594FDF">
        <w:rPr>
          <w:rFonts w:ascii="Arial" w:hAnsi="Arial" w:cs="Arial"/>
          <w:szCs w:val="22"/>
          <w:lang w:val="en-GB"/>
        </w:rPr>
        <w:tab/>
        <w:t>Sran</w:t>
      </w:r>
      <w:r w:rsidR="002E20EE" w:rsidRPr="00FC538C">
        <w:rPr>
          <w:rFonts w:ascii="Arial" w:hAnsi="Arial" w:cs="Arial"/>
          <w:szCs w:val="22"/>
          <w:lang w:val="en-GB"/>
        </w:rPr>
        <w:t>an (Surinaams)</w:t>
      </w:r>
    </w:p>
    <w:p w:rsidR="002E20EE" w:rsidRPr="00FC538C" w:rsidRDefault="00055D1A" w:rsidP="002E20E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  <w:lang w:val="en-GB"/>
        </w:rPr>
      </w:pPr>
      <w:r>
        <w:rPr>
          <w:rFonts w:ascii="Arial" w:hAnsi="Arial" w:cs="Arial"/>
          <w:szCs w:val="22"/>
          <w:vertAlign w:val="superscript"/>
          <w:lang w:val="en-GB"/>
        </w:rPr>
        <w:t xml:space="preserve"> </w:t>
      </w:r>
      <w:r w:rsidR="002E20EE" w:rsidRPr="00FC538C">
        <w:rPr>
          <w:rFonts w:ascii="Arial" w:hAnsi="Arial" w:cs="Arial"/>
          <w:szCs w:val="22"/>
          <w:vertAlign w:val="superscript"/>
          <w:lang w:val="en-GB"/>
        </w:rPr>
        <w:t>7</w:t>
      </w:r>
      <w:r w:rsidRPr="00D97FDB">
        <w:rPr>
          <w:rFonts w:ascii="Arial" w:hAnsi="Arial" w:cs="Arial"/>
          <w:sz w:val="30"/>
        </w:rPr>
        <w:sym w:font="Wingdings" w:char="F06F"/>
      </w:r>
      <w:r w:rsidR="002E20EE" w:rsidRPr="00FC538C">
        <w:rPr>
          <w:rFonts w:ascii="Arial" w:hAnsi="Arial" w:cs="Arial"/>
          <w:szCs w:val="22"/>
          <w:lang w:val="en-GB"/>
        </w:rPr>
        <w:tab/>
        <w:t>Marokkaans-Arabisch</w:t>
      </w:r>
    </w:p>
    <w:p w:rsidR="002E20EE" w:rsidRPr="00FC538C" w:rsidRDefault="00055D1A" w:rsidP="002E20E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  <w:lang w:val="en-GB"/>
        </w:rPr>
      </w:pPr>
      <w:r>
        <w:rPr>
          <w:rFonts w:ascii="Arial" w:hAnsi="Arial" w:cs="Arial"/>
          <w:szCs w:val="22"/>
          <w:vertAlign w:val="superscript"/>
          <w:lang w:val="en-GB"/>
        </w:rPr>
        <w:t xml:space="preserve"> </w:t>
      </w:r>
      <w:r w:rsidR="002E20EE" w:rsidRPr="00FC538C">
        <w:rPr>
          <w:rFonts w:ascii="Arial" w:hAnsi="Arial" w:cs="Arial"/>
          <w:szCs w:val="22"/>
          <w:vertAlign w:val="superscript"/>
          <w:lang w:val="en-GB"/>
        </w:rPr>
        <w:t>8</w:t>
      </w:r>
      <w:r w:rsidRPr="00D97FDB">
        <w:rPr>
          <w:rFonts w:ascii="Arial" w:hAnsi="Arial" w:cs="Arial"/>
          <w:sz w:val="30"/>
        </w:rPr>
        <w:sym w:font="Wingdings" w:char="F06F"/>
      </w:r>
      <w:r w:rsidR="002E20EE" w:rsidRPr="00FC538C">
        <w:rPr>
          <w:rFonts w:ascii="Arial" w:hAnsi="Arial" w:cs="Arial"/>
          <w:szCs w:val="22"/>
          <w:lang w:val="en-GB"/>
        </w:rPr>
        <w:tab/>
        <w:t>Turks</w:t>
      </w:r>
    </w:p>
    <w:p w:rsidR="002E20EE" w:rsidRPr="00FC538C" w:rsidRDefault="00055D1A" w:rsidP="002E20E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 w:rsidRPr="00055D1A">
        <w:rPr>
          <w:rFonts w:ascii="Arial" w:hAnsi="Arial" w:cs="Arial"/>
          <w:szCs w:val="22"/>
          <w:vertAlign w:val="superscript"/>
        </w:rPr>
        <w:t xml:space="preserve"> </w:t>
      </w:r>
      <w:r w:rsidR="002E20EE" w:rsidRPr="00FC538C">
        <w:rPr>
          <w:rFonts w:ascii="Arial" w:hAnsi="Arial" w:cs="Arial"/>
          <w:szCs w:val="22"/>
          <w:vertAlign w:val="superscript"/>
        </w:rPr>
        <w:t>9</w:t>
      </w:r>
      <w:r w:rsidRPr="00D97FDB">
        <w:rPr>
          <w:rFonts w:ascii="Arial" w:hAnsi="Arial" w:cs="Arial"/>
          <w:sz w:val="30"/>
        </w:rPr>
        <w:sym w:font="Wingdings" w:char="F06F"/>
      </w:r>
      <w:r w:rsidR="002E20EE" w:rsidRPr="00FC538C">
        <w:rPr>
          <w:rFonts w:ascii="Arial" w:hAnsi="Arial" w:cs="Arial"/>
          <w:szCs w:val="22"/>
        </w:rPr>
        <w:tab/>
        <w:t>Duits</w:t>
      </w:r>
    </w:p>
    <w:p w:rsidR="002E20EE" w:rsidRPr="00FC538C" w:rsidRDefault="002E20EE" w:rsidP="002E20E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 w:rsidRPr="00FC538C">
        <w:rPr>
          <w:rFonts w:ascii="Arial" w:hAnsi="Arial" w:cs="Arial"/>
          <w:szCs w:val="22"/>
          <w:vertAlign w:val="superscript"/>
        </w:rPr>
        <w:t>10</w:t>
      </w:r>
      <w:r w:rsidR="00055D1A" w:rsidRPr="00D97FDB">
        <w:rPr>
          <w:rFonts w:ascii="Arial" w:hAnsi="Arial" w:cs="Arial"/>
          <w:sz w:val="30"/>
        </w:rPr>
        <w:sym w:font="Wingdings" w:char="F06F"/>
      </w:r>
      <w:r w:rsidRPr="00FC538C">
        <w:rPr>
          <w:rFonts w:ascii="Arial" w:hAnsi="Arial" w:cs="Arial"/>
          <w:szCs w:val="22"/>
        </w:rPr>
        <w:tab/>
        <w:t>Papiaments (Nederlandse Antillen)</w:t>
      </w:r>
    </w:p>
    <w:p w:rsidR="002E20EE" w:rsidRPr="00FC538C" w:rsidRDefault="002E20EE" w:rsidP="002E20E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Cs w:val="22"/>
        </w:rPr>
      </w:pPr>
      <w:r w:rsidRPr="00FC538C">
        <w:rPr>
          <w:rFonts w:ascii="Arial" w:hAnsi="Arial" w:cs="Arial"/>
          <w:szCs w:val="22"/>
          <w:vertAlign w:val="superscript"/>
        </w:rPr>
        <w:t>11</w:t>
      </w:r>
      <w:r w:rsidR="00055D1A" w:rsidRPr="00D97FDB">
        <w:rPr>
          <w:rFonts w:ascii="Arial" w:hAnsi="Arial" w:cs="Arial"/>
          <w:sz w:val="30"/>
        </w:rPr>
        <w:sym w:font="Wingdings" w:char="F06F"/>
      </w:r>
      <w:r w:rsidRPr="00FC538C">
        <w:rPr>
          <w:rFonts w:ascii="Arial" w:hAnsi="Arial" w:cs="Arial"/>
          <w:szCs w:val="22"/>
        </w:rPr>
        <w:tab/>
        <w:t>Anders, namelijk:</w:t>
      </w:r>
    </w:p>
    <w:tbl>
      <w:tblPr>
        <w:tblW w:w="0" w:type="auto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8"/>
      </w:tblGrid>
      <w:tr w:rsidR="002E20EE" w:rsidRPr="00FC538C" w:rsidTr="002437A5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8481" w:type="dxa"/>
          </w:tcPr>
          <w:p w:rsidR="002E20EE" w:rsidRPr="00FC538C" w:rsidRDefault="002E20EE" w:rsidP="002437A5">
            <w:pPr>
              <w:pStyle w:val="Plattetekstinspringen3"/>
              <w:tabs>
                <w:tab w:val="clear" w:pos="540"/>
                <w:tab w:val="left" w:pos="539"/>
                <w:tab w:val="left" w:pos="709"/>
                <w:tab w:val="left" w:pos="992"/>
              </w:tabs>
              <w:spacing w:after="0" w:line="280" w:lineRule="atLeast"/>
              <w:ind w:left="0" w:firstLine="0"/>
              <w:rPr>
                <w:rFonts w:cs="Arial"/>
                <w:sz w:val="22"/>
                <w:szCs w:val="22"/>
                <w:lang w:val="nl-NL"/>
              </w:rPr>
            </w:pPr>
            <w:r w:rsidRPr="00FC538C">
              <w:rPr>
                <w:rFonts w:cs="Arial"/>
                <w:sz w:val="22"/>
                <w:szCs w:val="22"/>
                <w:lang w:val="nl-NL"/>
              </w:rPr>
              <w:tab/>
            </w:r>
            <w:r w:rsidRPr="00FC538C">
              <w:rPr>
                <w:rFonts w:cs="Arial"/>
                <w:sz w:val="22"/>
                <w:szCs w:val="22"/>
                <w:lang w:val="nl-NL"/>
              </w:rPr>
              <w:tab/>
            </w:r>
          </w:p>
        </w:tc>
      </w:tr>
    </w:tbl>
    <w:p w:rsidR="002E20EE" w:rsidRPr="00FC538C" w:rsidRDefault="002E20EE" w:rsidP="002E20EE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  <w:szCs w:val="18"/>
        </w:rPr>
      </w:pPr>
      <w:r w:rsidRPr="00FC538C">
        <w:rPr>
          <w:rFonts w:ascii="Arial" w:hAnsi="Arial" w:cs="Arial"/>
          <w:bCs/>
          <w:i/>
          <w:iCs/>
          <w:szCs w:val="22"/>
          <w:lang w:eastAsia="en-US"/>
        </w:rPr>
        <w:tab/>
      </w:r>
      <w:r w:rsidRPr="00FC538C">
        <w:rPr>
          <w:rFonts w:ascii="Arial" w:hAnsi="Arial" w:cs="Arial"/>
          <w:bCs/>
          <w:i/>
          <w:iCs/>
          <w:szCs w:val="22"/>
          <w:lang w:eastAsia="en-US"/>
        </w:rPr>
        <w:tab/>
      </w:r>
      <w:r w:rsidRPr="00FC538C">
        <w:rPr>
          <w:rFonts w:ascii="Arial" w:hAnsi="Arial" w:cs="Arial"/>
          <w:bCs/>
          <w:i/>
          <w:iCs/>
          <w:szCs w:val="18"/>
          <w:lang w:eastAsia="en-US"/>
        </w:rPr>
        <w:t>(a.u.b. in blokletters)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0547E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64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>Heeft iemand u geholpen bij het invullen van deze vragenlijst?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Ja</w:t>
      </w:r>
      <w:r w:rsidRPr="00D97FDB">
        <w:rPr>
          <w:rFonts w:ascii="Arial" w:hAnsi="Arial" w:cs="Arial"/>
        </w:rPr>
        <w:tab/>
      </w:r>
    </w:p>
    <w:p w:rsidR="00A2443B" w:rsidRPr="00D97FDB" w:rsidRDefault="00F6388C" w:rsidP="00A2443B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 w:right="-224"/>
        <w:rPr>
          <w:rFonts w:ascii="Arial" w:hAnsi="Arial" w:cs="Arial"/>
        </w:rPr>
      </w:pPr>
      <w:r w:rsidRPr="00D97FDB">
        <w:rPr>
          <w:rFonts w:ascii="Arial" w:hAnsi="Arial" w:cs="Arial"/>
          <w:sz w:val="20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  <w:sz w:val="20"/>
        </w:rPr>
        <w:tab/>
      </w:r>
      <w:r w:rsidRPr="00A2443B">
        <w:rPr>
          <w:rFonts w:ascii="Arial" w:hAnsi="Arial" w:cs="Arial"/>
        </w:rPr>
        <w:t>Ne</w:t>
      </w:r>
      <w:r w:rsidR="00A2443B">
        <w:rPr>
          <w:rFonts w:ascii="Arial" w:hAnsi="Arial" w:cs="Arial"/>
        </w:rPr>
        <w:t xml:space="preserve">e </w:t>
      </w:r>
      <w:r w:rsidR="00A2443B" w:rsidRPr="00D97FDB">
        <w:rPr>
          <w:rFonts w:ascii="Arial" w:hAnsi="Arial" w:cs="Arial"/>
          <w:b/>
        </w:rPr>
        <w:sym w:font="Wingdings" w:char="F0E8"/>
      </w:r>
      <w:r w:rsidR="00A2443B" w:rsidRPr="00D97FDB">
        <w:rPr>
          <w:rFonts w:ascii="Arial" w:hAnsi="Arial" w:cs="Arial"/>
          <w:b/>
        </w:rPr>
        <w:t xml:space="preserve"> </w:t>
      </w:r>
      <w:r w:rsidR="00A2443B">
        <w:rPr>
          <w:rFonts w:ascii="Arial" w:hAnsi="Arial" w:cs="Arial"/>
          <w:b/>
          <w:i/>
          <w:iCs/>
        </w:rPr>
        <w:t>Indien Nee</w:t>
      </w:r>
      <w:r w:rsidR="00A2443B" w:rsidRPr="00D97FDB">
        <w:rPr>
          <w:rFonts w:ascii="Arial" w:hAnsi="Arial" w:cs="Arial"/>
          <w:b/>
          <w:i/>
          <w:iCs/>
        </w:rPr>
        <w:t xml:space="preserve">, ga naar vraag </w:t>
      </w:r>
      <w:r w:rsidR="000547EB">
        <w:rPr>
          <w:rFonts w:ascii="Arial" w:hAnsi="Arial" w:cs="Arial"/>
          <w:b/>
          <w:i/>
          <w:iCs/>
        </w:rPr>
        <w:t>66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  <w:sz w:val="20"/>
        </w:rPr>
      </w:pPr>
    </w:p>
    <w:p w:rsidR="00F6388C" w:rsidRPr="0087207C" w:rsidRDefault="000547E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65</w:t>
      </w:r>
      <w:r w:rsidR="00F6388C" w:rsidRPr="00D97FDB">
        <w:rPr>
          <w:rFonts w:cs="Arial"/>
          <w:sz w:val="22"/>
          <w:lang w:val="nl-NL"/>
        </w:rPr>
        <w:t xml:space="preserve">. </w:t>
      </w:r>
      <w:r w:rsidR="00F6388C" w:rsidRPr="00D97FDB">
        <w:rPr>
          <w:rFonts w:cs="Arial"/>
          <w:sz w:val="22"/>
          <w:lang w:val="nl-NL"/>
        </w:rPr>
        <w:tab/>
        <w:t xml:space="preserve">Hoe heeft die persoon u geholpen? </w:t>
      </w:r>
      <w:r w:rsidR="00F6388C" w:rsidRPr="0087207C">
        <w:rPr>
          <w:rFonts w:cs="Arial"/>
          <w:iCs/>
          <w:sz w:val="22"/>
          <w:lang w:val="nl-NL"/>
        </w:rPr>
        <w:t xml:space="preserve">Kruis alles aan </w:t>
      </w:r>
      <w:r w:rsidR="0087207C">
        <w:rPr>
          <w:rFonts w:cs="Arial"/>
          <w:iCs/>
          <w:sz w:val="22"/>
          <w:lang w:val="nl-NL"/>
        </w:rPr>
        <w:t>w</w:t>
      </w:r>
      <w:r w:rsidR="00F6388C" w:rsidRPr="0087207C">
        <w:rPr>
          <w:rFonts w:cs="Arial"/>
          <w:iCs/>
          <w:sz w:val="22"/>
          <w:lang w:val="nl-NL"/>
        </w:rPr>
        <w:t>at van toepassing is</w:t>
      </w:r>
      <w:r w:rsidR="00F6388C" w:rsidRPr="0087207C">
        <w:rPr>
          <w:rFonts w:cs="Arial"/>
          <w:sz w:val="22"/>
          <w:lang w:val="nl-NL"/>
        </w:rPr>
        <w:t>.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Heeft de vragen voorgelezen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Heeft mijn antwoorden opgeschreven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Heeft de vragen </w:t>
      </w:r>
      <w:r w:rsidR="00EA143E" w:rsidRPr="00D97FDB">
        <w:rPr>
          <w:rFonts w:ascii="Arial" w:hAnsi="Arial" w:cs="Arial"/>
        </w:rPr>
        <w:t>in mijn plaats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ab/>
        <w:t>beantwoord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992" w:hanging="445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Heeft de vragen in mijn taal vertaald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 xml:space="preserve">Heeft op een andere manier 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 w:hanging="7"/>
        <w:rPr>
          <w:rFonts w:ascii="Arial" w:hAnsi="Arial" w:cs="Arial"/>
        </w:rPr>
      </w:pPr>
      <w:r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ab/>
      </w:r>
      <w:r w:rsidRPr="00D97FDB">
        <w:rPr>
          <w:rFonts w:ascii="Arial" w:hAnsi="Arial" w:cs="Arial"/>
        </w:rPr>
        <w:tab/>
        <w:t>geholpen, namelijk:</w:t>
      </w:r>
    </w:p>
    <w:tbl>
      <w:tblPr>
        <w:tblW w:w="0" w:type="auto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8"/>
      </w:tblGrid>
      <w:tr w:rsidR="00F6388C" w:rsidRPr="00D97FDB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8481" w:type="dxa"/>
          </w:tcPr>
          <w:p w:rsidR="00F6388C" w:rsidRPr="00D97FDB" w:rsidRDefault="00F6388C" w:rsidP="00F6388C">
            <w:pPr>
              <w:pStyle w:val="Plattetekstinspringen3"/>
              <w:tabs>
                <w:tab w:val="clear" w:pos="540"/>
                <w:tab w:val="left" w:pos="539"/>
                <w:tab w:val="left" w:pos="709"/>
                <w:tab w:val="left" w:pos="992"/>
              </w:tabs>
              <w:spacing w:after="0" w:line="280" w:lineRule="atLeast"/>
              <w:ind w:left="0" w:firstLine="0"/>
              <w:rPr>
                <w:rFonts w:cs="Arial"/>
                <w:sz w:val="22"/>
                <w:lang w:val="nl-NL"/>
              </w:rPr>
            </w:pPr>
          </w:p>
          <w:p w:rsidR="00F6388C" w:rsidRPr="00D97FDB" w:rsidRDefault="00F6388C" w:rsidP="00F6388C">
            <w:pPr>
              <w:pStyle w:val="Plattetekstinspringen3"/>
              <w:tabs>
                <w:tab w:val="clear" w:pos="540"/>
                <w:tab w:val="left" w:pos="539"/>
                <w:tab w:val="left" w:pos="709"/>
                <w:tab w:val="left" w:pos="992"/>
              </w:tabs>
              <w:spacing w:after="0" w:line="280" w:lineRule="atLeast"/>
              <w:ind w:left="0" w:firstLine="0"/>
              <w:rPr>
                <w:rFonts w:cs="Arial"/>
                <w:sz w:val="22"/>
                <w:lang w:val="nl-NL"/>
              </w:rPr>
            </w:pPr>
          </w:p>
        </w:tc>
      </w:tr>
    </w:tbl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bCs/>
          <w:i/>
          <w:iCs/>
          <w:lang w:eastAsia="en-US"/>
        </w:rPr>
        <w:tab/>
      </w:r>
      <w:r w:rsidRPr="00D97FDB">
        <w:rPr>
          <w:rFonts w:ascii="Arial" w:hAnsi="Arial" w:cs="Arial"/>
          <w:bCs/>
          <w:i/>
          <w:iCs/>
          <w:lang w:eastAsia="en-US"/>
        </w:rPr>
        <w:tab/>
        <w:t>(a.u.b. in blokletters)</w:t>
      </w:r>
    </w:p>
    <w:p w:rsidR="00F6388C" w:rsidRPr="00D97FDB" w:rsidRDefault="00F6388C" w:rsidP="002B029C">
      <w:r w:rsidRPr="00D97FDB">
        <w:rPr>
          <w:b/>
          <w:bCs/>
        </w:rPr>
        <w:tab/>
      </w:r>
    </w:p>
    <w:p w:rsidR="00F6388C" w:rsidRPr="00D97FDB" w:rsidRDefault="00F6388C" w:rsidP="002B029C"/>
    <w:p w:rsidR="00F6388C" w:rsidRPr="00D97FDB" w:rsidRDefault="00F6388C" w:rsidP="002B029C"/>
    <w:p w:rsidR="00F6388C" w:rsidRPr="00D97FDB" w:rsidRDefault="00F6388C" w:rsidP="002B029C">
      <w:pPr>
        <w:pBdr>
          <w:bottom w:val="single" w:sz="4" w:space="1" w:color="auto"/>
        </w:pBdr>
      </w:pPr>
    </w:p>
    <w:p w:rsidR="00F6388C" w:rsidRPr="00D97FDB" w:rsidRDefault="00F6388C" w:rsidP="002B029C"/>
    <w:p w:rsidR="00F6388C" w:rsidRPr="00D97FDB" w:rsidRDefault="00F6388C" w:rsidP="002B029C"/>
    <w:p w:rsidR="00F6388C" w:rsidRPr="00D97FDB" w:rsidRDefault="00F6388C" w:rsidP="002B029C"/>
    <w:p w:rsidR="002B029C" w:rsidRDefault="002B029C" w:rsidP="002B029C"/>
    <w:p w:rsidR="002B029C" w:rsidRDefault="002B029C" w:rsidP="002B029C">
      <w:pPr>
        <w:sectPr w:rsidR="002B029C" w:rsidSect="00D24FD0">
          <w:footnotePr>
            <w:numRestart w:val="eachSect"/>
          </w:footnotePr>
          <w:pgSz w:w="11907" w:h="16840" w:code="9"/>
          <w:pgMar w:top="851" w:right="851" w:bottom="1304" w:left="851" w:header="57" w:footer="567" w:gutter="0"/>
          <w:cols w:num="2" w:sep="1" w:space="709"/>
          <w:noEndnote/>
        </w:sectPr>
      </w:pPr>
    </w:p>
    <w:p w:rsidR="00D97FDB" w:rsidRPr="0094068E" w:rsidRDefault="00D97FDB" w:rsidP="00F6388C">
      <w:pPr>
        <w:pStyle w:val="Plattetekstinspringen3"/>
        <w:tabs>
          <w:tab w:val="clear" w:pos="540"/>
          <w:tab w:val="left" w:pos="0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bCs/>
          <w:i/>
          <w:sz w:val="26"/>
          <w:lang w:val="nl-NL"/>
        </w:rPr>
      </w:pPr>
      <w:r w:rsidRPr="0094068E">
        <w:rPr>
          <w:rFonts w:cs="Arial"/>
          <w:bCs/>
          <w:i/>
          <w:sz w:val="26"/>
          <w:lang w:val="nl-NL"/>
        </w:rPr>
        <w:lastRenderedPageBreak/>
        <w:t>UW GEZONDHEID</w:t>
      </w:r>
    </w:p>
    <w:p w:rsidR="00D97FDB" w:rsidRPr="00D97FDB" w:rsidRDefault="00D97FDB" w:rsidP="00F6388C">
      <w:pPr>
        <w:pStyle w:val="Plattetekstinspringen3"/>
        <w:tabs>
          <w:tab w:val="clear" w:pos="540"/>
          <w:tab w:val="left" w:pos="0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bCs/>
          <w:i/>
          <w:sz w:val="28"/>
          <w:lang w:val="nl-NL"/>
        </w:rPr>
      </w:pPr>
    </w:p>
    <w:p w:rsidR="00F6388C" w:rsidRPr="00D97FDB" w:rsidRDefault="00F6388C" w:rsidP="00F6388C">
      <w:pPr>
        <w:pStyle w:val="Plattetekstinspringen3"/>
        <w:tabs>
          <w:tab w:val="clear" w:pos="540"/>
          <w:tab w:val="left" w:pos="0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lang w:val="nl-NL"/>
        </w:rPr>
        <w:t>Dit laatste deel van de vragenlijst gaat over uw gezondheid. Met behulp van deze gegevens krijgen wij een beeld van hoe u zich voelt en hoe goed u in staat bent uw gebruikelijke bezigheden uit te voeren.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0"/>
          <w:tab w:val="left" w:pos="709"/>
          <w:tab w:val="left" w:pos="992"/>
        </w:tabs>
        <w:spacing w:after="0" w:line="280" w:lineRule="atLeast"/>
        <w:ind w:left="0" w:firstLine="0"/>
        <w:rPr>
          <w:rFonts w:cs="Arial"/>
          <w:sz w:val="22"/>
          <w:lang w:val="nl-NL"/>
        </w:rPr>
      </w:pPr>
    </w:p>
    <w:p w:rsidR="00F6388C" w:rsidRPr="00D97FDB" w:rsidRDefault="000547EB" w:rsidP="00F6388C">
      <w:pPr>
        <w:pStyle w:val="Plattetekstinspringen3"/>
        <w:tabs>
          <w:tab w:val="clear" w:pos="540"/>
          <w:tab w:val="left" w:pos="0"/>
          <w:tab w:val="left" w:pos="709"/>
          <w:tab w:val="left" w:pos="992"/>
        </w:tabs>
        <w:spacing w:after="0" w:line="280" w:lineRule="atLeast"/>
        <w:ind w:left="540" w:hanging="540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66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Hieronder staat een aantal ziekten en aandoeningen. Wilt u per ziekte of aandoening aankruisen of u die </w:t>
      </w:r>
      <w:r w:rsidR="00F6388C" w:rsidRPr="003D7146">
        <w:rPr>
          <w:rFonts w:cs="Arial"/>
          <w:sz w:val="22"/>
          <w:lang w:val="nl-NL"/>
        </w:rPr>
        <w:t>heeft of in de afgelopen 12 maanden heeft gehad</w:t>
      </w:r>
      <w:r w:rsidR="00F6388C" w:rsidRPr="00D97FDB">
        <w:rPr>
          <w:rFonts w:cs="Arial"/>
          <w:sz w:val="22"/>
          <w:lang w:val="nl-NL"/>
        </w:rPr>
        <w:t>. Het is mogelijk dat uw aandoening(en) niet op de onderstaande lijst voorkomt(-komen). In dat geval is onder aan de lijst ruimte om andere aandoeningen in te vullen.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sz w:val="22"/>
          <w:lang w:val="nl-NL"/>
        </w:rPr>
        <w:tab/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en-CA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ab/>
      </w:r>
      <w:r w:rsidRPr="00D97FDB">
        <w:rPr>
          <w:rFonts w:cs="Arial"/>
          <w:b w:val="0"/>
          <w:bCs/>
          <w:sz w:val="22"/>
          <w:vertAlign w:val="superscript"/>
        </w:rPr>
        <w:t>1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</w:rPr>
        <w:t xml:space="preserve"> </w:t>
      </w:r>
      <w:r w:rsidRPr="00D97FDB">
        <w:rPr>
          <w:rFonts w:cs="Arial"/>
          <w:b w:val="0"/>
          <w:bCs/>
          <w:sz w:val="22"/>
          <w:lang w:val="en-CA"/>
        </w:rPr>
        <w:t>Astma, COPD (chronische bronchitis, longemfyseem), CARA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en-CA"/>
        </w:rPr>
        <w:tab/>
      </w:r>
      <w:r w:rsidRPr="00D97FDB">
        <w:rPr>
          <w:rFonts w:cs="Arial"/>
          <w:b w:val="0"/>
          <w:bCs/>
          <w:sz w:val="22"/>
          <w:vertAlign w:val="superscript"/>
          <w:lang w:val="nl-NL"/>
        </w:rPr>
        <w:t>2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Ontsteking neusbijholte, voorhoofdsholte of kaakholte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ab/>
        <w:t>3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Ernstige hartkwaal of hartinfarct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ab/>
        <w:t>4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Hooikoorts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ab/>
        <w:t>5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Eczeem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ab/>
        <w:t>6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Hoge bloeddruk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ab/>
        <w:t>7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(Gevolgen van) een beroerte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ab/>
        <w:t>8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Maagzweer of zweer aan de 12-vingerige darm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firstLine="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9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Ernstige darmstoornissen langer dan drie maanden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10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Galstenen of galblaasontsteking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11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Leverziekte of levercirrose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12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Nierstenen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13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Ernstige nierziekte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14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Chronische blaasontsteking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15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Verzakking (alleen vrouwen)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16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Suikerziekte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17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Schildklierafwijking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18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Rugaandoening van hardnekkige aard, langer dan drie maanden, of hernia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19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Gewrichtsslijtage (artrose) van knieën, heupen of handen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20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Gewrichtsontsteking (chronische reuma, reumatoïde artritis) van handen of voeten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21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Andere chronische reuma, langer dan drie maanden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22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Epilepsie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23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Duizeligheid met vallen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24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Migraine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25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Ernstige huidziekte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26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Kwaadaardige aandoening of kanker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620"/>
          <w:tab w:val="left" w:pos="7300"/>
        </w:tabs>
        <w:spacing w:after="0" w:line="280" w:lineRule="atLeast"/>
        <w:ind w:left="620" w:hanging="88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vertAlign w:val="superscript"/>
          <w:lang w:val="nl-NL"/>
        </w:rPr>
        <w:t>27</w:t>
      </w:r>
      <w:r w:rsidRPr="00D97FDB">
        <w:rPr>
          <w:rFonts w:cs="Arial"/>
          <w:b w:val="0"/>
          <w:bCs/>
          <w:sz w:val="30"/>
        </w:rPr>
        <w:sym w:font="Wingdings" w:char="F06F"/>
      </w:r>
      <w:r w:rsidRPr="00D97FDB">
        <w:rPr>
          <w:rFonts w:cs="Arial"/>
          <w:b w:val="0"/>
          <w:bCs/>
          <w:sz w:val="30"/>
          <w:lang w:val="nl-NL"/>
        </w:rPr>
        <w:t xml:space="preserve"> </w:t>
      </w:r>
      <w:r w:rsidRPr="00D97FDB">
        <w:rPr>
          <w:rFonts w:cs="Arial"/>
          <w:b w:val="0"/>
          <w:bCs/>
          <w:sz w:val="22"/>
          <w:lang w:val="nl-NL"/>
        </w:rPr>
        <w:t>Andere langdurige of chronische aandoening, namelijk:</w: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ind w:hanging="88"/>
        <w:rPr>
          <w:rFonts w:cs="Arial"/>
          <w:sz w:val="22"/>
          <w:lang w:val="nl-NL"/>
        </w:rPr>
      </w:pPr>
    </w:p>
    <w:p w:rsidR="00F6388C" w:rsidRPr="00D97FDB" w:rsidRDefault="004341D5" w:rsidP="00F6388C">
      <w:pPr>
        <w:pStyle w:val="Plattetekstinspringen3"/>
        <w:tabs>
          <w:tab w:val="clear" w:pos="540"/>
          <w:tab w:val="left" w:pos="1418"/>
          <w:tab w:val="left" w:leader="dot" w:pos="9639"/>
        </w:tabs>
        <w:spacing w:after="0" w:line="280" w:lineRule="atLeast"/>
        <w:ind w:left="0" w:firstLine="1050"/>
        <w:rPr>
          <w:rFonts w:cs="Arial"/>
          <w:b w:val="0"/>
          <w:bCs/>
          <w:sz w:val="22"/>
          <w:lang w:val="nl-NL"/>
        </w:rPr>
      </w:pPr>
      <w:r>
        <w:rPr>
          <w:rFonts w:cs="Arial"/>
          <w:b w:val="0"/>
          <w:bCs/>
          <w:sz w:val="22"/>
          <w:lang w:val="nl-NL"/>
        </w:rPr>
        <w:t>1.</w:t>
      </w:r>
      <w:r>
        <w:rPr>
          <w:rFonts w:cs="Arial"/>
          <w:b w:val="0"/>
          <w:bCs/>
          <w:sz w:val="22"/>
          <w:lang w:val="nl-NL"/>
        </w:rPr>
        <w:tab/>
      </w:r>
    </w:p>
    <w:p w:rsidR="00F6388C" w:rsidRPr="00D97FDB" w:rsidRDefault="00BB2DD4" w:rsidP="00F6388C">
      <w:pPr>
        <w:pStyle w:val="Plattetekstinspringen3"/>
        <w:tabs>
          <w:tab w:val="clear" w:pos="540"/>
          <w:tab w:val="left" w:pos="1418"/>
          <w:tab w:val="left" w:leader="dot" w:pos="9639"/>
        </w:tabs>
        <w:spacing w:after="0" w:line="280" w:lineRule="atLeast"/>
        <w:ind w:left="0" w:firstLine="1050"/>
        <w:rPr>
          <w:rFonts w:cs="Arial"/>
          <w:b w:val="0"/>
          <w:bCs/>
          <w:sz w:val="22"/>
          <w:lang w:val="nl-NL"/>
        </w:rPr>
      </w:pPr>
      <w:r>
        <w:rPr>
          <w:rFonts w:cs="Arial"/>
          <w:b w:val="0"/>
          <w:bCs/>
          <w:noProof/>
          <w:sz w:val="22"/>
          <w:lang w:val="nl-NL" w:eastAsia="nl-N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946150</wp:posOffset>
                </wp:positionH>
                <wp:positionV relativeFrom="paragraph">
                  <wp:posOffset>-97155</wp:posOffset>
                </wp:positionV>
                <wp:extent cx="5518150" cy="379730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815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0B487" id="Rectangle 5" o:spid="_x0000_s1026" style="position:absolute;margin-left:74.5pt;margin-top:-7.65pt;width:434.5pt;height:29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"/>
            </w:pict>
          </mc:Fallback>
        </mc:AlternateContent>
      </w:r>
    </w:p>
    <w:p w:rsidR="004341D5" w:rsidRDefault="004341D5" w:rsidP="00F6388C">
      <w:pPr>
        <w:pStyle w:val="Plattetekstinspringen3"/>
        <w:tabs>
          <w:tab w:val="clear" w:pos="540"/>
          <w:tab w:val="left" w:pos="1418"/>
          <w:tab w:val="left" w:leader="dot" w:pos="9639"/>
        </w:tabs>
        <w:spacing w:after="0" w:line="280" w:lineRule="atLeast"/>
        <w:ind w:left="0" w:firstLine="1050"/>
        <w:rPr>
          <w:rFonts w:cs="Arial"/>
          <w:b w:val="0"/>
          <w:bCs/>
          <w:sz w:val="22"/>
          <w:lang w:val="nl-NL"/>
        </w:rPr>
      </w:pPr>
    </w:p>
    <w:p w:rsidR="00F6388C" w:rsidRPr="00D97FDB" w:rsidRDefault="00BB2DD4" w:rsidP="00F6388C">
      <w:pPr>
        <w:pStyle w:val="Plattetekstinspringen3"/>
        <w:tabs>
          <w:tab w:val="clear" w:pos="540"/>
          <w:tab w:val="left" w:pos="1418"/>
          <w:tab w:val="left" w:leader="dot" w:pos="9639"/>
        </w:tabs>
        <w:spacing w:after="0" w:line="280" w:lineRule="atLeast"/>
        <w:ind w:left="0" w:firstLine="1050"/>
        <w:rPr>
          <w:rFonts w:cs="Arial"/>
          <w:b w:val="0"/>
          <w:bCs/>
          <w:sz w:val="22"/>
          <w:lang w:val="nl-NL"/>
        </w:rPr>
      </w:pPr>
      <w:r>
        <w:rPr>
          <w:rFonts w:cs="Arial"/>
          <w:b w:val="0"/>
          <w:bCs/>
          <w:noProof/>
          <w:sz w:val="22"/>
          <w:lang w:val="nl-NL"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946150</wp:posOffset>
                </wp:positionH>
                <wp:positionV relativeFrom="paragraph">
                  <wp:posOffset>116840</wp:posOffset>
                </wp:positionV>
                <wp:extent cx="5518150" cy="37973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815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0D20F1" id="Rectangle 8" o:spid="_x0000_s1026" style="position:absolute;margin-left:74.5pt;margin-top:9.2pt;width:434.5pt;height:29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gAHIgIAADw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"/>
            </w:pict>
          </mc:Fallback>
        </mc:AlternateContent>
      </w:r>
      <w:r w:rsidR="00F6388C" w:rsidRPr="00D97FDB">
        <w:rPr>
          <w:rFonts w:cs="Arial"/>
          <w:b w:val="0"/>
          <w:bCs/>
          <w:sz w:val="22"/>
          <w:lang w:val="nl-NL"/>
        </w:rPr>
        <w:t>2.</w:t>
      </w:r>
      <w:r w:rsidR="00F6388C" w:rsidRPr="00D97FDB">
        <w:rPr>
          <w:rFonts w:cs="Arial"/>
          <w:b w:val="0"/>
          <w:bCs/>
          <w:sz w:val="22"/>
          <w:lang w:val="nl-NL"/>
        </w:rPr>
        <w:tab/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1418"/>
          <w:tab w:val="left" w:leader="dot" w:pos="9639"/>
        </w:tabs>
        <w:spacing w:after="0" w:line="280" w:lineRule="atLeast"/>
        <w:ind w:left="0" w:firstLine="1050"/>
        <w:rPr>
          <w:rFonts w:cs="Arial"/>
          <w:b w:val="0"/>
          <w:bCs/>
          <w:sz w:val="22"/>
          <w:lang w:val="nl-NL"/>
        </w:rPr>
      </w:pPr>
    </w:p>
    <w:p w:rsidR="004341D5" w:rsidRDefault="004341D5" w:rsidP="00F6388C">
      <w:pPr>
        <w:pStyle w:val="Plattetekstinspringen3"/>
        <w:tabs>
          <w:tab w:val="clear" w:pos="540"/>
          <w:tab w:val="left" w:pos="1418"/>
          <w:tab w:val="left" w:leader="dot" w:pos="9639"/>
        </w:tabs>
        <w:spacing w:after="0" w:line="280" w:lineRule="atLeast"/>
        <w:ind w:left="0" w:firstLine="1050"/>
        <w:rPr>
          <w:rFonts w:cs="Arial"/>
          <w:b w:val="0"/>
          <w:bCs/>
          <w:sz w:val="22"/>
          <w:lang w:val="nl-NL"/>
        </w:rPr>
      </w:pPr>
    </w:p>
    <w:p w:rsidR="004341D5" w:rsidRDefault="00BB2DD4" w:rsidP="00F6388C">
      <w:pPr>
        <w:pStyle w:val="Plattetekstinspringen3"/>
        <w:tabs>
          <w:tab w:val="clear" w:pos="540"/>
          <w:tab w:val="left" w:pos="1418"/>
          <w:tab w:val="left" w:leader="dot" w:pos="9639"/>
        </w:tabs>
        <w:spacing w:after="0" w:line="280" w:lineRule="atLeast"/>
        <w:ind w:left="0" w:firstLine="1050"/>
        <w:rPr>
          <w:rFonts w:cs="Arial"/>
          <w:b w:val="0"/>
          <w:bCs/>
          <w:sz w:val="22"/>
          <w:lang w:val="nl-NL"/>
        </w:rPr>
      </w:pPr>
      <w:r>
        <w:rPr>
          <w:rFonts w:cs="Arial"/>
          <w:b w:val="0"/>
          <w:bCs/>
          <w:noProof/>
          <w:sz w:val="22"/>
          <w:lang w:val="nl-NL"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946150</wp:posOffset>
                </wp:positionH>
                <wp:positionV relativeFrom="paragraph">
                  <wp:posOffset>153035</wp:posOffset>
                </wp:positionV>
                <wp:extent cx="5518150" cy="379730"/>
                <wp:effectExtent l="0" t="0" r="0" b="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815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6D68F6" id="Rectangle 11" o:spid="_x0000_s1026" style="position:absolute;margin-left:74.5pt;margin-top:12.05pt;width:434.5pt;height:29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"/>
            </w:pict>
          </mc:Fallback>
        </mc:AlternateContent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1418"/>
          <w:tab w:val="left" w:leader="dot" w:pos="9639"/>
        </w:tabs>
        <w:spacing w:after="0" w:line="280" w:lineRule="atLeast"/>
        <w:ind w:left="0" w:firstLine="1050"/>
        <w:rPr>
          <w:rFonts w:cs="Arial"/>
          <w:b w:val="0"/>
          <w:bCs/>
          <w:sz w:val="22"/>
          <w:lang w:val="nl-NL"/>
        </w:rPr>
      </w:pPr>
      <w:r w:rsidRPr="00D97FDB">
        <w:rPr>
          <w:rFonts w:cs="Arial"/>
          <w:b w:val="0"/>
          <w:bCs/>
          <w:sz w:val="22"/>
          <w:lang w:val="nl-NL"/>
        </w:rPr>
        <w:t>3.</w:t>
      </w:r>
      <w:r w:rsidRPr="00D97FDB">
        <w:rPr>
          <w:rFonts w:cs="Arial"/>
          <w:b w:val="0"/>
          <w:bCs/>
          <w:sz w:val="22"/>
          <w:lang w:val="nl-NL"/>
        </w:rPr>
        <w:tab/>
      </w:r>
    </w:p>
    <w:p w:rsidR="00F6388C" w:rsidRPr="00D97FDB" w:rsidRDefault="00F6388C" w:rsidP="00F6388C">
      <w:pPr>
        <w:pStyle w:val="Plattetekstinspringen3"/>
        <w:tabs>
          <w:tab w:val="clear" w:pos="540"/>
          <w:tab w:val="left" w:pos="1418"/>
          <w:tab w:val="left" w:leader="dot" w:pos="9639"/>
        </w:tabs>
        <w:spacing w:after="0" w:line="280" w:lineRule="atLeast"/>
        <w:ind w:left="0" w:firstLine="1134"/>
        <w:rPr>
          <w:rFonts w:cs="Arial"/>
          <w:b w:val="0"/>
          <w:bCs/>
          <w:sz w:val="22"/>
          <w:lang w:val="nl-NL"/>
        </w:rPr>
      </w:pPr>
    </w:p>
    <w:p w:rsidR="00F6388C" w:rsidRPr="00D97FDB" w:rsidRDefault="000547E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lastRenderedPageBreak/>
        <w:t>67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Hoe zou u over het </w:t>
      </w:r>
      <w:r w:rsidR="00571E5F" w:rsidRPr="00D97FDB">
        <w:rPr>
          <w:rFonts w:cs="Arial"/>
          <w:sz w:val="22"/>
          <w:lang w:val="nl-NL"/>
        </w:rPr>
        <w:t>al</w:t>
      </w:r>
      <w:r w:rsidR="00F6388C" w:rsidRPr="00D97FDB">
        <w:rPr>
          <w:rFonts w:cs="Arial"/>
          <w:sz w:val="22"/>
          <w:lang w:val="nl-NL"/>
        </w:rPr>
        <w:t>ge</w:t>
      </w:r>
      <w:r w:rsidR="00571E5F" w:rsidRPr="00D97FDB">
        <w:rPr>
          <w:rFonts w:cs="Arial"/>
          <w:sz w:val="22"/>
          <w:lang w:val="nl-NL"/>
        </w:rPr>
        <w:t>m</w:t>
      </w:r>
      <w:r w:rsidR="00F6388C" w:rsidRPr="00D97FDB">
        <w:rPr>
          <w:rFonts w:cs="Arial"/>
          <w:sz w:val="22"/>
          <w:lang w:val="nl-NL"/>
        </w:rPr>
        <w:t>ee</w:t>
      </w:r>
      <w:r w:rsidR="00571E5F" w:rsidRPr="00D97FDB">
        <w:rPr>
          <w:rFonts w:cs="Arial"/>
          <w:sz w:val="22"/>
          <w:lang w:val="nl-NL"/>
        </w:rPr>
        <w:t>n</w:t>
      </w:r>
      <w:r w:rsidR="00F6388C" w:rsidRPr="00D97FDB">
        <w:rPr>
          <w:rFonts w:cs="Arial"/>
          <w:sz w:val="22"/>
          <w:lang w:val="nl-NL"/>
        </w:rPr>
        <w:t xml:space="preserve"> uw </w:t>
      </w:r>
      <w:r w:rsidR="00F6388C" w:rsidRPr="003D7146">
        <w:rPr>
          <w:rFonts w:cs="Arial"/>
          <w:sz w:val="22"/>
          <w:lang w:val="nl-NL"/>
        </w:rPr>
        <w:t>gezondheid</w:t>
      </w:r>
      <w:r w:rsidR="00571E5F" w:rsidRPr="00D97FDB">
        <w:rPr>
          <w:rFonts w:cs="Arial"/>
          <w:sz w:val="22"/>
          <w:lang w:val="nl-NL"/>
        </w:rPr>
        <w:t xml:space="preserve"> noemen</w:t>
      </w:r>
      <w:r w:rsidR="00F6388C" w:rsidRPr="00D97FDB">
        <w:rPr>
          <w:rFonts w:cs="Arial"/>
          <w:sz w:val="22"/>
          <w:lang w:val="nl-NL"/>
        </w:rPr>
        <w:t>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Uitstekend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Zeer goed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Goed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Matig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Slecht</w:t>
      </w:r>
    </w:p>
    <w:p w:rsidR="00F6388C" w:rsidRPr="00D97FDB" w:rsidRDefault="00F6388C" w:rsidP="00F6388C">
      <w:pPr>
        <w:pStyle w:val="Plattetekst2"/>
        <w:spacing w:line="280" w:lineRule="atLeast"/>
        <w:ind w:left="539" w:hanging="539"/>
        <w:rPr>
          <w:rFonts w:ascii="Arial" w:hAnsi="Arial" w:cs="Arial"/>
          <w:sz w:val="22"/>
        </w:rPr>
      </w:pPr>
    </w:p>
    <w:p w:rsidR="00F6388C" w:rsidRPr="00D97FDB" w:rsidRDefault="000547EB" w:rsidP="00F6388C">
      <w:pPr>
        <w:pStyle w:val="Plattetekstinspringen3"/>
        <w:tabs>
          <w:tab w:val="clear" w:pos="540"/>
          <w:tab w:val="left" w:pos="539"/>
          <w:tab w:val="left" w:pos="709"/>
          <w:tab w:val="left" w:pos="992"/>
        </w:tabs>
        <w:spacing w:after="0" w:line="280" w:lineRule="atLeast"/>
        <w:rPr>
          <w:rFonts w:cs="Arial"/>
          <w:sz w:val="22"/>
          <w:lang w:val="nl-NL"/>
        </w:rPr>
      </w:pPr>
      <w:r>
        <w:rPr>
          <w:rFonts w:cs="Arial"/>
          <w:sz w:val="22"/>
          <w:lang w:val="nl-NL"/>
        </w:rPr>
        <w:t>68</w:t>
      </w:r>
      <w:r w:rsidR="00F6388C" w:rsidRPr="00D97FDB">
        <w:rPr>
          <w:rFonts w:cs="Arial"/>
          <w:sz w:val="22"/>
          <w:lang w:val="nl-NL"/>
        </w:rPr>
        <w:t>.</w:t>
      </w:r>
      <w:r w:rsidR="00F6388C" w:rsidRPr="00D97FDB">
        <w:rPr>
          <w:rFonts w:cs="Arial"/>
          <w:sz w:val="22"/>
          <w:lang w:val="nl-NL"/>
        </w:rPr>
        <w:tab/>
        <w:t xml:space="preserve">Hoe zou u over het </w:t>
      </w:r>
      <w:r w:rsidR="00571E5F" w:rsidRPr="00D97FDB">
        <w:rPr>
          <w:rFonts w:cs="Arial"/>
          <w:sz w:val="22"/>
          <w:lang w:val="nl-NL"/>
        </w:rPr>
        <w:t>al</w:t>
      </w:r>
      <w:r w:rsidR="00F6388C" w:rsidRPr="00D97FDB">
        <w:rPr>
          <w:rFonts w:cs="Arial"/>
          <w:sz w:val="22"/>
          <w:lang w:val="nl-NL"/>
        </w:rPr>
        <w:t>ge</w:t>
      </w:r>
      <w:r w:rsidR="00571E5F" w:rsidRPr="00D97FDB">
        <w:rPr>
          <w:rFonts w:cs="Arial"/>
          <w:sz w:val="22"/>
          <w:lang w:val="nl-NL"/>
        </w:rPr>
        <w:t>m</w:t>
      </w:r>
      <w:r w:rsidR="00F6388C" w:rsidRPr="00D97FDB">
        <w:rPr>
          <w:rFonts w:cs="Arial"/>
          <w:sz w:val="22"/>
          <w:lang w:val="nl-NL"/>
        </w:rPr>
        <w:t>ee</w:t>
      </w:r>
      <w:r w:rsidR="00571E5F" w:rsidRPr="00D97FDB">
        <w:rPr>
          <w:rFonts w:cs="Arial"/>
          <w:sz w:val="22"/>
          <w:lang w:val="nl-NL"/>
        </w:rPr>
        <w:t xml:space="preserve">n </w:t>
      </w:r>
      <w:r w:rsidR="00F6388C" w:rsidRPr="00D97FDB">
        <w:rPr>
          <w:rFonts w:cs="Arial"/>
          <w:sz w:val="22"/>
          <w:lang w:val="nl-NL"/>
        </w:rPr>
        <w:t xml:space="preserve">uw </w:t>
      </w:r>
      <w:r w:rsidR="00F6388C" w:rsidRPr="003D7146">
        <w:rPr>
          <w:rFonts w:cs="Arial"/>
          <w:sz w:val="22"/>
          <w:lang w:val="nl-NL"/>
        </w:rPr>
        <w:t>geestelijke/psychische gezondheid</w:t>
      </w:r>
      <w:r w:rsidR="00571E5F" w:rsidRPr="00D97FDB">
        <w:rPr>
          <w:rFonts w:cs="Arial"/>
          <w:sz w:val="22"/>
          <w:lang w:val="nl-NL"/>
        </w:rPr>
        <w:t xml:space="preserve"> om</w:t>
      </w:r>
      <w:r w:rsidR="00F6388C" w:rsidRPr="00D97FDB">
        <w:rPr>
          <w:rFonts w:cs="Arial"/>
          <w:sz w:val="22"/>
          <w:lang w:val="nl-NL"/>
        </w:rPr>
        <w:t>schrijven?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Uitstekend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Zeer goed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Goed</w:t>
      </w:r>
    </w:p>
    <w:p w:rsidR="00F6388C" w:rsidRPr="00D97FDB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7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Matig</w:t>
      </w:r>
    </w:p>
    <w:p w:rsidR="00F6388C" w:rsidRDefault="00F6388C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  <w:t>Slecht</w:t>
      </w:r>
    </w:p>
    <w:p w:rsidR="00110ADB" w:rsidRPr="00D97FDB" w:rsidRDefault="00110ADB" w:rsidP="00F6388C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80" w:lineRule="atLeast"/>
        <w:ind w:left="540"/>
        <w:rPr>
          <w:rFonts w:ascii="Arial" w:hAnsi="Arial" w:cs="Arial"/>
        </w:rPr>
      </w:pPr>
    </w:p>
    <w:p w:rsidR="00110ADB" w:rsidRPr="00110ADB" w:rsidRDefault="00110ADB" w:rsidP="00110ADB">
      <w:pPr>
        <w:tabs>
          <w:tab w:val="left" w:pos="540"/>
        </w:tabs>
        <w:spacing w:line="280" w:lineRule="atLeast"/>
        <w:ind w:left="540" w:hanging="54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69</w:t>
      </w:r>
      <w:r w:rsidRPr="00D97FDB">
        <w:rPr>
          <w:rFonts w:ascii="Arial" w:hAnsi="Arial" w:cs="Arial"/>
          <w:b/>
          <w:bCs/>
        </w:rPr>
        <w:t>.</w:t>
      </w:r>
      <w:r w:rsidRPr="00D97FDB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Heeft uw totale heup- of knieoperatie het verwachte resultaat gehad?</w:t>
      </w:r>
      <w:r w:rsidRPr="00110ADB">
        <w:rPr>
          <w:rFonts w:ascii="Arial" w:hAnsi="Arial" w:cs="Arial"/>
          <w:bCs/>
        </w:rPr>
        <w:tab/>
      </w:r>
    </w:p>
    <w:p w:rsidR="00110ADB" w:rsidRPr="00D97FDB" w:rsidRDefault="00110ADB" w:rsidP="00110ADB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40" w:lineRule="auto"/>
        <w:ind w:left="539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1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>
        <w:rPr>
          <w:rFonts w:ascii="Arial" w:hAnsi="Arial" w:cs="Arial"/>
        </w:rPr>
        <w:t>veel beter dan verwacht</w:t>
      </w:r>
    </w:p>
    <w:p w:rsidR="00110ADB" w:rsidRPr="00D97FDB" w:rsidRDefault="00110ADB" w:rsidP="00110ADB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40" w:lineRule="auto"/>
        <w:ind w:left="539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2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>
        <w:rPr>
          <w:rFonts w:ascii="Arial" w:hAnsi="Arial" w:cs="Arial"/>
        </w:rPr>
        <w:t>beter dan verwacht</w:t>
      </w:r>
    </w:p>
    <w:p w:rsidR="00110ADB" w:rsidRPr="00D97FDB" w:rsidRDefault="00110ADB" w:rsidP="00110ADB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40" w:lineRule="auto"/>
        <w:ind w:left="539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3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>
        <w:rPr>
          <w:rFonts w:ascii="Arial" w:hAnsi="Arial" w:cs="Arial"/>
        </w:rPr>
        <w:t>zoals verwacht</w:t>
      </w:r>
    </w:p>
    <w:p w:rsidR="00110ADB" w:rsidRPr="00D97FDB" w:rsidRDefault="00110ADB" w:rsidP="00110ADB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40" w:lineRule="auto"/>
        <w:ind w:left="539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4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>
        <w:rPr>
          <w:rFonts w:ascii="Arial" w:hAnsi="Arial" w:cs="Arial"/>
        </w:rPr>
        <w:t>slechter dan verwacht</w:t>
      </w:r>
    </w:p>
    <w:p w:rsidR="00110ADB" w:rsidRPr="00D97FDB" w:rsidRDefault="00110ADB" w:rsidP="00110ADB">
      <w:pPr>
        <w:numPr>
          <w:ilvl w:val="12"/>
          <w:numId w:val="0"/>
        </w:numPr>
        <w:tabs>
          <w:tab w:val="left" w:pos="539"/>
          <w:tab w:val="left" w:pos="709"/>
          <w:tab w:val="left" w:pos="992"/>
          <w:tab w:val="left" w:pos="1620"/>
          <w:tab w:val="left" w:pos="2070"/>
        </w:tabs>
        <w:spacing w:line="240" w:lineRule="auto"/>
        <w:ind w:left="539"/>
        <w:rPr>
          <w:rFonts w:ascii="Arial" w:hAnsi="Arial" w:cs="Arial"/>
        </w:rPr>
      </w:pPr>
      <w:r w:rsidRPr="00D97FDB">
        <w:rPr>
          <w:rFonts w:ascii="Arial" w:hAnsi="Arial" w:cs="Arial"/>
          <w:vertAlign w:val="superscript"/>
        </w:rPr>
        <w:t>5</w:t>
      </w:r>
      <w:r w:rsidRPr="00D97FDB">
        <w:rPr>
          <w:rFonts w:ascii="Arial" w:hAnsi="Arial" w:cs="Arial"/>
          <w:sz w:val="30"/>
        </w:rPr>
        <w:sym w:font="Wingdings" w:char="F06F"/>
      </w:r>
      <w:r w:rsidRPr="00D97FDB">
        <w:rPr>
          <w:rFonts w:ascii="Arial" w:hAnsi="Arial" w:cs="Arial"/>
        </w:rPr>
        <w:tab/>
      </w:r>
      <w:r>
        <w:rPr>
          <w:rFonts w:ascii="Arial" w:hAnsi="Arial" w:cs="Arial"/>
        </w:rPr>
        <w:t>veel slechter dan verwacht</w:t>
      </w:r>
    </w:p>
    <w:p w:rsidR="00F6388C" w:rsidRPr="00D97FDB" w:rsidRDefault="00F6388C" w:rsidP="00F6388C">
      <w:pPr>
        <w:pStyle w:val="Plattetekst2"/>
        <w:spacing w:line="280" w:lineRule="atLeast"/>
        <w:ind w:left="539" w:hanging="539"/>
        <w:rPr>
          <w:rFonts w:ascii="Arial" w:hAnsi="Arial" w:cs="Arial"/>
          <w:sz w:val="22"/>
        </w:rPr>
      </w:pPr>
    </w:p>
    <w:p w:rsidR="00F6388C" w:rsidRPr="00D97FDB" w:rsidRDefault="00110ADB" w:rsidP="00F6388C">
      <w:pPr>
        <w:pStyle w:val="Plattetekstinspringen"/>
        <w:spacing w:line="280" w:lineRule="atLeast"/>
        <w:rPr>
          <w:sz w:val="22"/>
        </w:rPr>
      </w:pPr>
      <w:r>
        <w:rPr>
          <w:sz w:val="22"/>
        </w:rPr>
        <w:t>70</w:t>
      </w:r>
      <w:r w:rsidR="00F6388C" w:rsidRPr="00D97FDB">
        <w:rPr>
          <w:sz w:val="22"/>
        </w:rPr>
        <w:t>.</w:t>
      </w:r>
      <w:r w:rsidR="00F6388C" w:rsidRPr="00D97FDB">
        <w:rPr>
          <w:sz w:val="22"/>
        </w:rPr>
        <w:tab/>
        <w:t xml:space="preserve">Als u de </w:t>
      </w:r>
      <w:r w:rsidR="00F6388C" w:rsidRPr="003D7146">
        <w:rPr>
          <w:sz w:val="22"/>
        </w:rPr>
        <w:t>situatie</w:t>
      </w:r>
      <w:r w:rsidR="00F6388C" w:rsidRPr="00D97FDB">
        <w:rPr>
          <w:sz w:val="22"/>
        </w:rPr>
        <w:t xml:space="preserve"> nu </w:t>
      </w:r>
      <w:r w:rsidR="00F6388C" w:rsidRPr="003D7146">
        <w:rPr>
          <w:sz w:val="22"/>
        </w:rPr>
        <w:t>vergelijkt</w:t>
      </w:r>
      <w:r w:rsidR="00F6388C" w:rsidRPr="00D97FDB">
        <w:rPr>
          <w:sz w:val="22"/>
        </w:rPr>
        <w:t xml:space="preserve"> met de situatie van voor uw heup- of </w:t>
      </w:r>
      <w:r w:rsidR="00DE4DB6">
        <w:rPr>
          <w:sz w:val="22"/>
        </w:rPr>
        <w:t>knieoperatie</w:t>
      </w:r>
      <w:r w:rsidR="00F6388C" w:rsidRPr="00D97FDB">
        <w:rPr>
          <w:sz w:val="22"/>
        </w:rPr>
        <w:t>, wat is dan uw oordeel over onderstaande punten?</w:t>
      </w:r>
    </w:p>
    <w:p w:rsidR="00F6388C" w:rsidRPr="00D97FDB" w:rsidRDefault="00F6388C" w:rsidP="00F6388C">
      <w:pPr>
        <w:pStyle w:val="Plattetekstinspringen"/>
        <w:tabs>
          <w:tab w:val="center" w:pos="6946"/>
          <w:tab w:val="center" w:pos="8222"/>
          <w:tab w:val="center" w:pos="9498"/>
        </w:tabs>
        <w:spacing w:line="280" w:lineRule="atLeast"/>
        <w:rPr>
          <w:i/>
          <w:iCs/>
          <w:sz w:val="20"/>
        </w:rPr>
      </w:pPr>
      <w:r w:rsidRPr="00D97FDB">
        <w:rPr>
          <w:sz w:val="22"/>
        </w:rPr>
        <w:tab/>
      </w:r>
      <w:r w:rsidRPr="00D97FDB">
        <w:rPr>
          <w:sz w:val="22"/>
        </w:rPr>
        <w:tab/>
      </w:r>
      <w:r w:rsidRPr="00D97FDB">
        <w:rPr>
          <w:sz w:val="22"/>
        </w:rPr>
        <w:tab/>
      </w:r>
      <w:r w:rsidRPr="00D97FDB">
        <w:rPr>
          <w:sz w:val="22"/>
        </w:rPr>
        <w:tab/>
      </w:r>
      <w:r w:rsidRPr="00D97FDB">
        <w:rPr>
          <w:sz w:val="22"/>
        </w:rPr>
        <w:tab/>
      </w:r>
      <w:r w:rsidRPr="00D97FDB">
        <w:rPr>
          <w:sz w:val="22"/>
        </w:rPr>
        <w:tab/>
      </w:r>
      <w:r w:rsidR="000547EB">
        <w:rPr>
          <w:b w:val="0"/>
          <w:bCs w:val="0"/>
          <w:i/>
          <w:iCs/>
          <w:sz w:val="20"/>
        </w:rPr>
        <w:t>g</w:t>
      </w:r>
      <w:r w:rsidRPr="00D97FDB">
        <w:rPr>
          <w:b w:val="0"/>
          <w:bCs w:val="0"/>
          <w:i/>
          <w:iCs/>
          <w:sz w:val="20"/>
        </w:rPr>
        <w:t xml:space="preserve">aat nu </w:t>
      </w:r>
      <w:r w:rsidRPr="00D97FDB">
        <w:rPr>
          <w:i/>
          <w:iCs/>
          <w:sz w:val="20"/>
        </w:rPr>
        <w:t>beter</w:t>
      </w:r>
      <w:r w:rsidRPr="00D97FDB">
        <w:rPr>
          <w:i/>
          <w:iCs/>
          <w:sz w:val="20"/>
        </w:rPr>
        <w:tab/>
      </w:r>
      <w:r w:rsidRPr="00D97FDB">
        <w:rPr>
          <w:b w:val="0"/>
          <w:bCs w:val="0"/>
          <w:i/>
          <w:iCs/>
          <w:sz w:val="20"/>
        </w:rPr>
        <w:tab/>
        <w:t xml:space="preserve">gaat nu </w:t>
      </w:r>
      <w:r w:rsidRPr="00D97FDB">
        <w:rPr>
          <w:i/>
          <w:iCs/>
          <w:sz w:val="20"/>
        </w:rPr>
        <w:t>slechter</w:t>
      </w:r>
    </w:p>
    <w:p w:rsidR="00F6388C" w:rsidRPr="00D97FDB" w:rsidRDefault="00F6388C" w:rsidP="00F6388C">
      <w:pPr>
        <w:pStyle w:val="Plattetekstinspringen"/>
        <w:tabs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i/>
          <w:iCs/>
          <w:sz w:val="20"/>
        </w:rPr>
      </w:pPr>
      <w:r w:rsidRPr="00D97FDB">
        <w:rPr>
          <w:sz w:val="20"/>
        </w:rPr>
        <w:tab/>
      </w:r>
      <w:r w:rsidRPr="00D97FDB">
        <w:rPr>
          <w:sz w:val="20"/>
        </w:rPr>
        <w:tab/>
      </w:r>
      <w:r w:rsidRPr="00D97FDB">
        <w:rPr>
          <w:sz w:val="20"/>
        </w:rPr>
        <w:tab/>
      </w:r>
      <w:r w:rsidRPr="00D97FDB">
        <w:rPr>
          <w:sz w:val="20"/>
        </w:rPr>
        <w:tab/>
      </w:r>
      <w:r w:rsidRPr="00D97FDB">
        <w:rPr>
          <w:sz w:val="20"/>
        </w:rPr>
        <w:tab/>
      </w:r>
      <w:r w:rsidRPr="00D97FDB">
        <w:rPr>
          <w:sz w:val="20"/>
        </w:rPr>
        <w:tab/>
      </w:r>
      <w:r w:rsidRPr="00D97FDB">
        <w:rPr>
          <w:b w:val="0"/>
          <w:bCs w:val="0"/>
          <w:i/>
          <w:iCs/>
          <w:sz w:val="20"/>
        </w:rPr>
        <w:t>dan voor</w:t>
      </w:r>
      <w:r w:rsidRPr="00D97FDB">
        <w:rPr>
          <w:b w:val="0"/>
          <w:bCs w:val="0"/>
          <w:i/>
          <w:iCs/>
          <w:sz w:val="20"/>
        </w:rPr>
        <w:tab/>
        <w:t>geen</w:t>
      </w:r>
      <w:r w:rsidRPr="00D97FDB">
        <w:rPr>
          <w:b w:val="0"/>
          <w:bCs w:val="0"/>
          <w:i/>
          <w:iCs/>
          <w:sz w:val="20"/>
        </w:rPr>
        <w:tab/>
        <w:t>dan voor</w:t>
      </w:r>
    </w:p>
    <w:p w:rsidR="00F6388C" w:rsidRPr="00D97FDB" w:rsidRDefault="00F6388C" w:rsidP="00F6388C">
      <w:pPr>
        <w:pStyle w:val="Plattetekstinspringen"/>
        <w:tabs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i/>
          <w:iCs/>
          <w:sz w:val="20"/>
        </w:rPr>
      </w:pPr>
      <w:r w:rsidRPr="00D97FDB">
        <w:rPr>
          <w:b w:val="0"/>
          <w:bCs w:val="0"/>
          <w:i/>
          <w:iCs/>
          <w:sz w:val="20"/>
        </w:rPr>
        <w:tab/>
      </w:r>
      <w:r w:rsidRPr="00D97FDB">
        <w:rPr>
          <w:b w:val="0"/>
          <w:bCs w:val="0"/>
          <w:i/>
          <w:iCs/>
          <w:sz w:val="20"/>
        </w:rPr>
        <w:tab/>
      </w:r>
      <w:r w:rsidRPr="00D97FDB">
        <w:rPr>
          <w:b w:val="0"/>
          <w:bCs w:val="0"/>
          <w:i/>
          <w:iCs/>
          <w:sz w:val="20"/>
        </w:rPr>
        <w:tab/>
      </w:r>
      <w:r w:rsidRPr="00D97FDB">
        <w:rPr>
          <w:b w:val="0"/>
          <w:bCs w:val="0"/>
          <w:i/>
          <w:iCs/>
          <w:sz w:val="20"/>
        </w:rPr>
        <w:tab/>
      </w:r>
      <w:r w:rsidRPr="00D97FDB">
        <w:rPr>
          <w:b w:val="0"/>
          <w:bCs w:val="0"/>
          <w:i/>
          <w:iCs/>
          <w:sz w:val="20"/>
        </w:rPr>
        <w:tab/>
      </w:r>
      <w:r w:rsidRPr="00D97FDB">
        <w:rPr>
          <w:b w:val="0"/>
          <w:bCs w:val="0"/>
          <w:i/>
          <w:iCs/>
          <w:sz w:val="20"/>
        </w:rPr>
        <w:tab/>
        <w:t>de operatie</w:t>
      </w:r>
      <w:r w:rsidRPr="00D97FDB">
        <w:rPr>
          <w:b w:val="0"/>
          <w:bCs w:val="0"/>
          <w:i/>
          <w:iCs/>
          <w:sz w:val="20"/>
        </w:rPr>
        <w:tab/>
        <w:t>verschil</w:t>
      </w:r>
      <w:r w:rsidRPr="00D97FDB">
        <w:rPr>
          <w:b w:val="0"/>
          <w:bCs w:val="0"/>
          <w:i/>
          <w:iCs/>
          <w:sz w:val="20"/>
        </w:rPr>
        <w:tab/>
        <w:t>de operatie</w:t>
      </w:r>
    </w:p>
    <w:p w:rsidR="00F6388C" w:rsidRPr="00D97FDB" w:rsidRDefault="00F6388C" w:rsidP="00F6388C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20"/>
        </w:rPr>
        <w:tab/>
      </w:r>
      <w:r w:rsidRPr="00D97FDB">
        <w:rPr>
          <w:sz w:val="22"/>
        </w:rPr>
        <w:t>a.</w:t>
      </w:r>
      <w:r w:rsidRPr="00D97FDB">
        <w:rPr>
          <w:sz w:val="22"/>
        </w:rPr>
        <w:tab/>
        <w:t>Pijn in de heup of knie waaraan u geopereerd bent</w:t>
      </w:r>
      <w:r w:rsidRPr="00D97FDB">
        <w:rPr>
          <w:b w:val="0"/>
          <w:bCs w:val="0"/>
          <w:sz w:val="22"/>
        </w:rPr>
        <w:tab/>
      </w:r>
      <w:r w:rsidR="00BD4C52" w:rsidRPr="00BD4C52">
        <w:rPr>
          <w:b w:val="0"/>
          <w:vertAlign w:val="superscript"/>
        </w:rPr>
        <w:t>1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2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3</w:t>
      </w:r>
      <w:r w:rsidR="00BD4C52" w:rsidRPr="00BD4C52">
        <w:rPr>
          <w:b w:val="0"/>
          <w:sz w:val="30"/>
        </w:rPr>
        <w:sym w:font="Wingdings" w:char="F06F"/>
      </w:r>
    </w:p>
    <w:p w:rsidR="00F6388C" w:rsidRPr="00D97FDB" w:rsidRDefault="00F6388C" w:rsidP="00F6388C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22"/>
        </w:rPr>
        <w:tab/>
        <w:t xml:space="preserve">b. </w:t>
      </w:r>
      <w:r w:rsidRPr="00D97FDB">
        <w:rPr>
          <w:sz w:val="22"/>
        </w:rPr>
        <w:tab/>
        <w:t>Trap lopen</w:t>
      </w:r>
      <w:r w:rsidRPr="00D97FDB">
        <w:rPr>
          <w:b w:val="0"/>
          <w:bCs w:val="0"/>
          <w:sz w:val="22"/>
        </w:rPr>
        <w:tab/>
      </w:r>
      <w:r w:rsidR="00BD4C52" w:rsidRPr="00BD4C52">
        <w:rPr>
          <w:b w:val="0"/>
          <w:vertAlign w:val="superscript"/>
        </w:rPr>
        <w:t>1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2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3</w:t>
      </w:r>
      <w:r w:rsidR="00BD4C52" w:rsidRPr="00BD4C52">
        <w:rPr>
          <w:b w:val="0"/>
          <w:sz w:val="30"/>
        </w:rPr>
        <w:sym w:font="Wingdings" w:char="F06F"/>
      </w:r>
    </w:p>
    <w:p w:rsidR="00F6388C" w:rsidRPr="00D97FDB" w:rsidRDefault="00F6388C" w:rsidP="00F6388C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22"/>
        </w:rPr>
        <w:tab/>
        <w:t xml:space="preserve">c. </w:t>
      </w:r>
      <w:r w:rsidRPr="00D97FDB">
        <w:rPr>
          <w:sz w:val="22"/>
        </w:rPr>
        <w:tab/>
        <w:t>Opstaan vanuit een stoel</w:t>
      </w:r>
      <w:r w:rsidRPr="00D97FDB">
        <w:rPr>
          <w:b w:val="0"/>
          <w:bCs w:val="0"/>
          <w:sz w:val="22"/>
        </w:rPr>
        <w:tab/>
      </w:r>
      <w:r w:rsidR="00BD4C52" w:rsidRPr="00BD4C52">
        <w:rPr>
          <w:b w:val="0"/>
          <w:vertAlign w:val="superscript"/>
        </w:rPr>
        <w:t>1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2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3</w:t>
      </w:r>
      <w:r w:rsidR="00BD4C52" w:rsidRPr="00BD4C52">
        <w:rPr>
          <w:b w:val="0"/>
          <w:sz w:val="30"/>
        </w:rPr>
        <w:sym w:font="Wingdings" w:char="F06F"/>
      </w:r>
    </w:p>
    <w:p w:rsidR="00F6388C" w:rsidRPr="00D97FDB" w:rsidRDefault="00F6388C" w:rsidP="00F6388C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30"/>
        </w:rPr>
        <w:tab/>
      </w:r>
      <w:r w:rsidRPr="00D97FDB">
        <w:rPr>
          <w:sz w:val="22"/>
        </w:rPr>
        <w:t>d.</w:t>
      </w:r>
      <w:r w:rsidRPr="00D97FDB">
        <w:rPr>
          <w:sz w:val="22"/>
        </w:rPr>
        <w:tab/>
        <w:t>Staan</w:t>
      </w:r>
      <w:r w:rsidRPr="00D97FDB">
        <w:rPr>
          <w:sz w:val="22"/>
        </w:rPr>
        <w:tab/>
      </w:r>
      <w:r w:rsidR="00BD4C52" w:rsidRPr="00BD4C52">
        <w:rPr>
          <w:b w:val="0"/>
          <w:vertAlign w:val="superscript"/>
        </w:rPr>
        <w:t>1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2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3</w:t>
      </w:r>
      <w:r w:rsidR="00BD4C52" w:rsidRPr="00BD4C52">
        <w:rPr>
          <w:b w:val="0"/>
          <w:sz w:val="30"/>
        </w:rPr>
        <w:sym w:font="Wingdings" w:char="F06F"/>
      </w:r>
    </w:p>
    <w:p w:rsidR="00F6388C" w:rsidRPr="00D97FDB" w:rsidRDefault="00F6388C" w:rsidP="00F6388C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22"/>
        </w:rPr>
        <w:tab/>
        <w:t>e.</w:t>
      </w:r>
      <w:r w:rsidRPr="00D97FDB">
        <w:rPr>
          <w:sz w:val="22"/>
        </w:rPr>
        <w:tab/>
        <w:t>Zitten</w:t>
      </w:r>
      <w:r w:rsidRPr="00D97FDB">
        <w:rPr>
          <w:b w:val="0"/>
          <w:bCs w:val="0"/>
          <w:sz w:val="22"/>
        </w:rPr>
        <w:tab/>
      </w:r>
      <w:r w:rsidR="00BD4C52" w:rsidRPr="00BD4C52">
        <w:rPr>
          <w:b w:val="0"/>
          <w:vertAlign w:val="superscript"/>
        </w:rPr>
        <w:t>1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2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3</w:t>
      </w:r>
      <w:r w:rsidR="00BD4C52" w:rsidRPr="00BD4C52">
        <w:rPr>
          <w:b w:val="0"/>
          <w:sz w:val="30"/>
        </w:rPr>
        <w:sym w:font="Wingdings" w:char="F06F"/>
      </w:r>
    </w:p>
    <w:p w:rsidR="00F6388C" w:rsidRPr="00D97FDB" w:rsidRDefault="00F6388C" w:rsidP="00F6388C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22"/>
        </w:rPr>
        <w:tab/>
        <w:t>f.</w:t>
      </w:r>
      <w:r w:rsidRPr="00D97FDB">
        <w:rPr>
          <w:sz w:val="22"/>
        </w:rPr>
        <w:tab/>
        <w:t>Liggen</w:t>
      </w:r>
      <w:r w:rsidRPr="00D97FDB">
        <w:rPr>
          <w:b w:val="0"/>
          <w:bCs w:val="0"/>
          <w:sz w:val="22"/>
        </w:rPr>
        <w:tab/>
      </w:r>
      <w:r w:rsidR="00BD4C52" w:rsidRPr="00BD4C52">
        <w:rPr>
          <w:b w:val="0"/>
          <w:vertAlign w:val="superscript"/>
        </w:rPr>
        <w:t>1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2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3</w:t>
      </w:r>
      <w:r w:rsidR="00BD4C52" w:rsidRPr="00BD4C52">
        <w:rPr>
          <w:b w:val="0"/>
          <w:sz w:val="30"/>
        </w:rPr>
        <w:sym w:font="Wingdings" w:char="F06F"/>
      </w:r>
    </w:p>
    <w:p w:rsidR="00F6388C" w:rsidRPr="00D97FDB" w:rsidRDefault="00F6388C" w:rsidP="00F6388C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22"/>
        </w:rPr>
        <w:tab/>
        <w:t>g.</w:t>
      </w:r>
      <w:r w:rsidRPr="00D97FDB">
        <w:rPr>
          <w:sz w:val="22"/>
        </w:rPr>
        <w:tab/>
        <w:t>Aan- en uitkleden</w:t>
      </w:r>
      <w:r w:rsidRPr="00D97FDB">
        <w:rPr>
          <w:b w:val="0"/>
          <w:bCs w:val="0"/>
          <w:sz w:val="22"/>
        </w:rPr>
        <w:tab/>
      </w:r>
      <w:r w:rsidR="00BD4C52" w:rsidRPr="00BD4C52">
        <w:rPr>
          <w:b w:val="0"/>
          <w:vertAlign w:val="superscript"/>
        </w:rPr>
        <w:t>1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2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3</w:t>
      </w:r>
      <w:r w:rsidR="00BD4C52" w:rsidRPr="00BD4C52">
        <w:rPr>
          <w:b w:val="0"/>
          <w:sz w:val="30"/>
        </w:rPr>
        <w:sym w:font="Wingdings" w:char="F06F"/>
      </w:r>
    </w:p>
    <w:p w:rsidR="00F6388C" w:rsidRPr="00D97FDB" w:rsidRDefault="00F6388C" w:rsidP="00F6388C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22"/>
        </w:rPr>
        <w:tab/>
        <w:t>h.</w:t>
      </w:r>
      <w:r w:rsidRPr="00D97FDB">
        <w:rPr>
          <w:sz w:val="22"/>
        </w:rPr>
        <w:tab/>
        <w:t>Douchen/wassen</w:t>
      </w:r>
      <w:r w:rsidRPr="00D97FDB">
        <w:rPr>
          <w:b w:val="0"/>
          <w:bCs w:val="0"/>
          <w:sz w:val="22"/>
        </w:rPr>
        <w:tab/>
      </w:r>
      <w:r w:rsidR="00BD4C52" w:rsidRPr="00BD4C52">
        <w:rPr>
          <w:b w:val="0"/>
          <w:vertAlign w:val="superscript"/>
        </w:rPr>
        <w:t>1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2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3</w:t>
      </w:r>
      <w:r w:rsidR="00BD4C52" w:rsidRPr="00BD4C52">
        <w:rPr>
          <w:b w:val="0"/>
          <w:sz w:val="30"/>
        </w:rPr>
        <w:sym w:font="Wingdings" w:char="F06F"/>
      </w:r>
    </w:p>
    <w:p w:rsidR="00F6388C" w:rsidRPr="00D97FDB" w:rsidRDefault="00F6388C" w:rsidP="00F6388C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22"/>
        </w:rPr>
        <w:tab/>
        <w:t>i.</w:t>
      </w:r>
      <w:r w:rsidRPr="00D97FDB">
        <w:rPr>
          <w:sz w:val="22"/>
        </w:rPr>
        <w:tab/>
        <w:t>Korte wandelingen maken</w:t>
      </w:r>
      <w:r w:rsidRPr="00D97FDB">
        <w:rPr>
          <w:b w:val="0"/>
          <w:bCs w:val="0"/>
          <w:sz w:val="22"/>
        </w:rPr>
        <w:tab/>
      </w:r>
      <w:r w:rsidR="00BD4C52" w:rsidRPr="00BD4C52">
        <w:rPr>
          <w:b w:val="0"/>
          <w:vertAlign w:val="superscript"/>
        </w:rPr>
        <w:t>1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2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3</w:t>
      </w:r>
      <w:r w:rsidR="00BD4C52" w:rsidRPr="00BD4C52">
        <w:rPr>
          <w:b w:val="0"/>
          <w:sz w:val="30"/>
        </w:rPr>
        <w:sym w:font="Wingdings" w:char="F06F"/>
      </w:r>
    </w:p>
    <w:p w:rsidR="00F6388C" w:rsidRPr="00D97FDB" w:rsidRDefault="00F6388C" w:rsidP="00F6388C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22"/>
        </w:rPr>
        <w:tab/>
        <w:t>j.</w:t>
      </w:r>
      <w:r w:rsidRPr="00D97FDB">
        <w:rPr>
          <w:sz w:val="22"/>
        </w:rPr>
        <w:tab/>
        <w:t>Lange wandelingen maken</w:t>
      </w:r>
      <w:r w:rsidRPr="00D97FDB">
        <w:rPr>
          <w:b w:val="0"/>
          <w:bCs w:val="0"/>
          <w:sz w:val="22"/>
        </w:rPr>
        <w:tab/>
      </w:r>
      <w:r w:rsidR="00BD4C52" w:rsidRPr="00BD4C52">
        <w:rPr>
          <w:b w:val="0"/>
          <w:vertAlign w:val="superscript"/>
        </w:rPr>
        <w:t>1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2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3</w:t>
      </w:r>
      <w:r w:rsidR="00BD4C52" w:rsidRPr="00BD4C52">
        <w:rPr>
          <w:b w:val="0"/>
          <w:sz w:val="30"/>
        </w:rPr>
        <w:sym w:font="Wingdings" w:char="F06F"/>
      </w:r>
    </w:p>
    <w:p w:rsidR="00F6388C" w:rsidRPr="00BD4C52" w:rsidRDefault="00F6388C" w:rsidP="00F6388C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Cs w:val="0"/>
          <w:sz w:val="30"/>
        </w:rPr>
      </w:pPr>
      <w:r w:rsidRPr="00D97FDB">
        <w:rPr>
          <w:sz w:val="22"/>
        </w:rPr>
        <w:tab/>
        <w:t>k.</w:t>
      </w:r>
      <w:r w:rsidRPr="00D97FDB">
        <w:rPr>
          <w:sz w:val="22"/>
        </w:rPr>
        <w:tab/>
        <w:t>Fietsen</w:t>
      </w:r>
      <w:r w:rsidRPr="00D97FDB">
        <w:rPr>
          <w:b w:val="0"/>
          <w:bCs w:val="0"/>
          <w:sz w:val="22"/>
        </w:rPr>
        <w:tab/>
      </w:r>
      <w:r w:rsidR="00BD4C52" w:rsidRPr="00BD4C52">
        <w:rPr>
          <w:b w:val="0"/>
          <w:vertAlign w:val="superscript"/>
        </w:rPr>
        <w:t>1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2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3</w:t>
      </w:r>
      <w:r w:rsidR="00BD4C52" w:rsidRPr="00BD4C52">
        <w:rPr>
          <w:b w:val="0"/>
          <w:sz w:val="30"/>
        </w:rPr>
        <w:sym w:font="Wingdings" w:char="F06F"/>
      </w:r>
    </w:p>
    <w:p w:rsidR="00F6388C" w:rsidRPr="00D97FDB" w:rsidRDefault="00F6388C" w:rsidP="00F6388C">
      <w:pPr>
        <w:pStyle w:val="Plattetekstinspringen"/>
        <w:tabs>
          <w:tab w:val="clear" w:pos="709"/>
          <w:tab w:val="clear" w:pos="992"/>
          <w:tab w:val="clear" w:pos="1620"/>
          <w:tab w:val="clear" w:pos="2070"/>
          <w:tab w:val="left" w:pos="851"/>
          <w:tab w:val="center" w:pos="6946"/>
          <w:tab w:val="center" w:pos="8222"/>
          <w:tab w:val="center" w:pos="9498"/>
        </w:tabs>
        <w:spacing w:line="280" w:lineRule="atLeast"/>
        <w:rPr>
          <w:b w:val="0"/>
          <w:bCs w:val="0"/>
          <w:sz w:val="30"/>
        </w:rPr>
      </w:pPr>
      <w:r w:rsidRPr="00D97FDB">
        <w:rPr>
          <w:sz w:val="22"/>
        </w:rPr>
        <w:tab/>
        <w:t>l.</w:t>
      </w:r>
      <w:r w:rsidRPr="00D97FDB">
        <w:rPr>
          <w:sz w:val="22"/>
        </w:rPr>
        <w:tab/>
        <w:t>Huishoudelijke werkzaamheden</w:t>
      </w:r>
      <w:r w:rsidRPr="00D97FDB">
        <w:rPr>
          <w:b w:val="0"/>
          <w:bCs w:val="0"/>
          <w:sz w:val="22"/>
        </w:rPr>
        <w:tab/>
      </w:r>
      <w:r w:rsidR="00BD4C52" w:rsidRPr="00BD4C52">
        <w:rPr>
          <w:b w:val="0"/>
          <w:vertAlign w:val="superscript"/>
        </w:rPr>
        <w:t>1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2</w:t>
      </w:r>
      <w:r w:rsidR="00BD4C52" w:rsidRPr="00BD4C52">
        <w:rPr>
          <w:b w:val="0"/>
          <w:sz w:val="30"/>
        </w:rPr>
        <w:sym w:font="Wingdings" w:char="F06F"/>
      </w:r>
      <w:r w:rsidRPr="00D97FDB">
        <w:rPr>
          <w:b w:val="0"/>
          <w:bCs w:val="0"/>
          <w:sz w:val="30"/>
        </w:rPr>
        <w:tab/>
      </w:r>
      <w:r w:rsidR="00BD4C52" w:rsidRPr="00BD4C52">
        <w:rPr>
          <w:b w:val="0"/>
          <w:vertAlign w:val="superscript"/>
        </w:rPr>
        <w:t>3</w:t>
      </w:r>
      <w:r w:rsidR="00BD4C52" w:rsidRPr="00BD4C52">
        <w:rPr>
          <w:b w:val="0"/>
          <w:sz w:val="30"/>
        </w:rPr>
        <w:sym w:font="Wingdings" w:char="F06F"/>
      </w:r>
    </w:p>
    <w:p w:rsidR="00D97FDB" w:rsidRPr="00D97FDB" w:rsidRDefault="00D97FDB" w:rsidP="00F6388C">
      <w:pPr>
        <w:pStyle w:val="C2-CtrSglS"/>
        <w:spacing w:line="280" w:lineRule="atLeast"/>
        <w:rPr>
          <w:rFonts w:cs="Arial"/>
          <w:b/>
          <w:lang w:val="nl-NL"/>
        </w:rPr>
      </w:pPr>
    </w:p>
    <w:p w:rsidR="00F6388C" w:rsidRPr="00D97FDB" w:rsidRDefault="00F6388C" w:rsidP="00F6388C">
      <w:pPr>
        <w:pStyle w:val="C2-CtrSglS"/>
        <w:spacing w:line="280" w:lineRule="atLeast"/>
        <w:rPr>
          <w:rFonts w:cs="Arial"/>
          <w:b/>
          <w:lang w:val="nl-NL"/>
        </w:rPr>
      </w:pPr>
    </w:p>
    <w:p w:rsidR="00F6388C" w:rsidRPr="00D97FDB" w:rsidRDefault="00F6388C" w:rsidP="00F6388C">
      <w:pPr>
        <w:pStyle w:val="C2-CtrSglS"/>
        <w:spacing w:line="280" w:lineRule="atLeast"/>
        <w:rPr>
          <w:rFonts w:cs="Arial"/>
          <w:b/>
          <w:sz w:val="28"/>
          <w:lang w:val="nl-NL"/>
        </w:rPr>
      </w:pPr>
      <w:r w:rsidRPr="00D97FDB">
        <w:rPr>
          <w:rFonts w:cs="Arial"/>
          <w:b/>
          <w:sz w:val="28"/>
          <w:lang w:val="nl-NL"/>
        </w:rPr>
        <w:t xml:space="preserve">HARTELIJK BEDANKT VOOR HET INVULLEN </w:t>
      </w:r>
    </w:p>
    <w:p w:rsidR="00F6388C" w:rsidRPr="00D97FDB" w:rsidRDefault="00F6388C" w:rsidP="00F6388C">
      <w:pPr>
        <w:pStyle w:val="C2-CtrSglS"/>
        <w:spacing w:line="280" w:lineRule="atLeast"/>
        <w:rPr>
          <w:rFonts w:cs="Arial"/>
          <w:b/>
          <w:sz w:val="28"/>
          <w:lang w:val="nl-NL"/>
        </w:rPr>
      </w:pPr>
      <w:r w:rsidRPr="00D97FDB">
        <w:rPr>
          <w:rFonts w:cs="Arial"/>
          <w:b/>
          <w:sz w:val="28"/>
          <w:lang w:val="nl-NL"/>
        </w:rPr>
        <w:t>VAN DE VRAGENLIJST</w:t>
      </w:r>
    </w:p>
    <w:p w:rsidR="00F6388C" w:rsidRPr="00D97FDB" w:rsidRDefault="00F6388C" w:rsidP="00F6388C">
      <w:pPr>
        <w:pStyle w:val="C2-CtrSglS"/>
        <w:spacing w:line="280" w:lineRule="atLeast"/>
        <w:rPr>
          <w:rFonts w:cs="Arial"/>
          <w:b/>
          <w:lang w:val="nl-NL"/>
        </w:rPr>
      </w:pPr>
    </w:p>
    <w:p w:rsidR="00F6388C" w:rsidRPr="00D97FDB" w:rsidRDefault="00F6388C" w:rsidP="00F6388C">
      <w:pPr>
        <w:pStyle w:val="C2-CtrSglS"/>
        <w:spacing w:line="280" w:lineRule="atLeast"/>
        <w:rPr>
          <w:rFonts w:cs="Arial"/>
          <w:b/>
          <w:lang w:val="nl-NL"/>
        </w:rPr>
      </w:pPr>
      <w:r w:rsidRPr="00D97FDB">
        <w:rPr>
          <w:rFonts w:cs="Arial"/>
          <w:b/>
          <w:lang w:val="nl-NL"/>
        </w:rPr>
        <w:t xml:space="preserve">Stuurt u de ingevulde vragenlijst a.u.b. terug in </w:t>
      </w:r>
    </w:p>
    <w:p w:rsidR="00F6388C" w:rsidRPr="00D97FDB" w:rsidRDefault="00F6388C" w:rsidP="00F6388C">
      <w:pPr>
        <w:pStyle w:val="C2-CtrSglS"/>
        <w:spacing w:line="280" w:lineRule="atLeast"/>
        <w:rPr>
          <w:rFonts w:cs="Arial"/>
          <w:b/>
          <w:lang w:val="nl-NL"/>
        </w:rPr>
      </w:pPr>
      <w:r w:rsidRPr="00D97FDB">
        <w:rPr>
          <w:rFonts w:cs="Arial"/>
          <w:b/>
          <w:lang w:val="nl-NL"/>
        </w:rPr>
        <w:t>de bijgevoegde enveloppe.</w:t>
      </w:r>
    </w:p>
    <w:p w:rsidR="00F6388C" w:rsidRPr="00D97FDB" w:rsidRDefault="00F6388C" w:rsidP="00F6388C">
      <w:pPr>
        <w:pStyle w:val="C2-CtrSglS"/>
        <w:spacing w:line="280" w:lineRule="atLeast"/>
        <w:rPr>
          <w:rFonts w:cs="Arial"/>
          <w:b/>
          <w:lang w:val="nl-NL"/>
        </w:rPr>
      </w:pPr>
      <w:r w:rsidRPr="00D97FDB">
        <w:rPr>
          <w:rFonts w:cs="Arial"/>
          <w:b/>
          <w:lang w:val="nl-NL"/>
        </w:rPr>
        <w:t>Een postzegel is niet nodig.</w:t>
      </w:r>
    </w:p>
    <w:p w:rsidR="002B029C" w:rsidRPr="00D97FDB" w:rsidRDefault="002B029C"/>
    <w:sectPr w:rsidR="002B029C" w:rsidRPr="00D97FDB" w:rsidSect="00D24FD0">
      <w:footerReference w:type="first" r:id="rId17"/>
      <w:pgSz w:w="11907" w:h="16840" w:code="9"/>
      <w:pgMar w:top="851" w:right="851" w:bottom="1304" w:left="851" w:header="5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8A8" w:rsidRDefault="006D28A8">
      <w:r>
        <w:separator/>
      </w:r>
    </w:p>
  </w:endnote>
  <w:endnote w:type="continuationSeparator" w:id="0">
    <w:p w:rsidR="006D28A8" w:rsidRDefault="006D2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1D5" w:rsidRDefault="004341D5" w:rsidP="00D24FD0">
    <w:pPr>
      <w:pStyle w:val="Voettekst"/>
      <w:framePr w:wrap="around" w:vAnchor="text" w:hAnchor="margin" w:xAlign="center" w:y="1"/>
      <w:rPr>
        <w:rStyle w:val="Paginanummer"/>
        <w:rFonts w:ascii="Arial" w:hAnsi="Arial" w:cs="Arial"/>
        <w:i/>
        <w:iCs/>
      </w:rPr>
    </w:pPr>
    <w:r>
      <w:rPr>
        <w:rStyle w:val="Paginanummer"/>
        <w:rFonts w:ascii="Arial" w:hAnsi="Arial" w:cs="Arial"/>
        <w:i/>
        <w:iCs/>
      </w:rPr>
      <w:fldChar w:fldCharType="begin"/>
    </w:r>
    <w:r>
      <w:rPr>
        <w:rStyle w:val="Paginanummer"/>
        <w:rFonts w:ascii="Arial" w:hAnsi="Arial" w:cs="Arial"/>
        <w:i/>
        <w:iCs/>
      </w:rPr>
      <w:instrText xml:space="preserve">PAGE  </w:instrText>
    </w:r>
    <w:r>
      <w:rPr>
        <w:rStyle w:val="Paginanummer"/>
        <w:rFonts w:ascii="Arial" w:hAnsi="Arial" w:cs="Arial"/>
        <w:i/>
        <w:iCs/>
      </w:rPr>
      <w:fldChar w:fldCharType="separate"/>
    </w:r>
    <w:r>
      <w:rPr>
        <w:rStyle w:val="Paginanummer"/>
        <w:rFonts w:ascii="Arial" w:hAnsi="Arial" w:cs="Arial"/>
        <w:i/>
        <w:iCs/>
        <w:noProof/>
      </w:rPr>
      <w:t>12</w:t>
    </w:r>
    <w:r>
      <w:rPr>
        <w:rStyle w:val="Paginanummer"/>
        <w:rFonts w:ascii="Arial" w:hAnsi="Arial" w:cs="Arial"/>
        <w:i/>
        <w:iCs/>
      </w:rPr>
      <w:fldChar w:fldCharType="end"/>
    </w:r>
  </w:p>
  <w:p w:rsidR="004341D5" w:rsidRDefault="004341D5">
    <w:pPr>
      <w:pStyle w:val="Voetteks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FD0" w:rsidRPr="00D24FD0" w:rsidRDefault="00D24FD0" w:rsidP="00E33DAC">
    <w:pPr>
      <w:pStyle w:val="Voettekst"/>
      <w:framePr w:wrap="around" w:vAnchor="text" w:hAnchor="margin" w:xAlign="center" w:y="1"/>
      <w:rPr>
        <w:rStyle w:val="Paginanummer"/>
        <w:rFonts w:ascii="Arial" w:hAnsi="Arial" w:cs="Arial"/>
        <w:i/>
      </w:rPr>
    </w:pPr>
    <w:r w:rsidRPr="00D24FD0">
      <w:rPr>
        <w:rStyle w:val="Paginanummer"/>
        <w:rFonts w:ascii="Arial" w:hAnsi="Arial" w:cs="Arial"/>
        <w:i/>
      </w:rPr>
      <w:fldChar w:fldCharType="begin"/>
    </w:r>
    <w:r w:rsidRPr="00D24FD0">
      <w:rPr>
        <w:rStyle w:val="Paginanummer"/>
        <w:rFonts w:ascii="Arial" w:hAnsi="Arial" w:cs="Arial"/>
        <w:i/>
      </w:rPr>
      <w:instrText xml:space="preserve">PAGE  </w:instrText>
    </w:r>
    <w:r w:rsidRPr="00D24FD0">
      <w:rPr>
        <w:rStyle w:val="Paginanummer"/>
        <w:rFonts w:ascii="Arial" w:hAnsi="Arial" w:cs="Arial"/>
        <w:i/>
      </w:rPr>
      <w:fldChar w:fldCharType="separate"/>
    </w:r>
    <w:r w:rsidR="00BB2DD4">
      <w:rPr>
        <w:rStyle w:val="Paginanummer"/>
        <w:rFonts w:ascii="Arial" w:hAnsi="Arial" w:cs="Arial"/>
        <w:i/>
        <w:noProof/>
      </w:rPr>
      <w:t>11</w:t>
    </w:r>
    <w:r w:rsidRPr="00D24FD0">
      <w:rPr>
        <w:rStyle w:val="Paginanummer"/>
        <w:rFonts w:ascii="Arial" w:hAnsi="Arial" w:cs="Arial"/>
        <w:i/>
      </w:rPr>
      <w:fldChar w:fldCharType="end"/>
    </w:r>
  </w:p>
  <w:p w:rsidR="00D24FD0" w:rsidRDefault="00D24FD0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1D5" w:rsidRPr="004341D5" w:rsidRDefault="004341D5" w:rsidP="004341D5">
    <w:pPr>
      <w:pStyle w:val="Voettekst"/>
      <w:tabs>
        <w:tab w:val="clear" w:pos="9072"/>
        <w:tab w:val="right" w:pos="10230"/>
      </w:tabs>
      <w:rPr>
        <w:rFonts w:ascii="Arial" w:hAnsi="Arial" w:cs="Arial"/>
        <w:i/>
      </w:rPr>
    </w:pPr>
    <w:r w:rsidRPr="004341D5">
      <w:rPr>
        <w:rStyle w:val="Paginanummer"/>
        <w:rFonts w:ascii="Arial" w:hAnsi="Arial" w:cs="Arial"/>
        <w:i/>
      </w:rPr>
      <w:fldChar w:fldCharType="begin"/>
    </w:r>
    <w:r w:rsidRPr="004341D5">
      <w:rPr>
        <w:rStyle w:val="Paginanummer"/>
        <w:rFonts w:ascii="Arial" w:hAnsi="Arial" w:cs="Arial"/>
        <w:i/>
      </w:rPr>
      <w:instrText xml:space="preserve"> PAGE </w:instrText>
    </w:r>
    <w:r w:rsidRPr="004341D5">
      <w:rPr>
        <w:rStyle w:val="Paginanummer"/>
        <w:rFonts w:ascii="Arial" w:hAnsi="Arial" w:cs="Arial"/>
        <w:i/>
      </w:rPr>
      <w:fldChar w:fldCharType="separate"/>
    </w:r>
    <w:r w:rsidR="00746AA7">
      <w:rPr>
        <w:rStyle w:val="Paginanummer"/>
        <w:rFonts w:ascii="Arial" w:hAnsi="Arial" w:cs="Arial"/>
        <w:i/>
        <w:noProof/>
      </w:rPr>
      <w:t>10</w:t>
    </w:r>
    <w:r w:rsidRPr="004341D5">
      <w:rPr>
        <w:rStyle w:val="Paginanummer"/>
        <w:rFonts w:ascii="Arial" w:hAnsi="Arial" w:cs="Arial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8A8" w:rsidRDefault="006D28A8">
      <w:r>
        <w:separator/>
      </w:r>
    </w:p>
  </w:footnote>
  <w:footnote w:type="continuationSeparator" w:id="0">
    <w:p w:rsidR="006D28A8" w:rsidRDefault="006D2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632A8"/>
    <w:multiLevelType w:val="singleLevel"/>
    <w:tmpl w:val="55B2175E"/>
    <w:lvl w:ilvl="0">
      <w:start w:val="1"/>
      <w:numFmt w:val="bullet"/>
      <w:lvlText w:val=""/>
      <w:lvlJc w:val="left"/>
      <w:pPr>
        <w:tabs>
          <w:tab w:val="num" w:pos="360"/>
        </w:tabs>
        <w:ind w:left="360" w:hanging="360"/>
      </w:pPr>
      <w:rPr>
        <w:rFonts w:ascii="WP IconicSymbolsA" w:hAnsi="Tahoma" w:hint="default"/>
      </w:rPr>
    </w:lvl>
  </w:abstractNum>
  <w:abstractNum w:abstractNumId="6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8" w15:restartNumberingAfterBreak="0">
    <w:nsid w:val="2AAA0708"/>
    <w:multiLevelType w:val="hybridMultilevel"/>
    <w:tmpl w:val="D0BEC5EA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F672A"/>
    <w:multiLevelType w:val="multilevel"/>
    <w:tmpl w:val="B31E0936"/>
    <w:lvl w:ilvl="0">
      <w:start w:val="1"/>
      <w:numFmt w:val="decimal"/>
      <w:lvlText w:val="%1"/>
      <w:lvlJc w:val="right"/>
      <w:pPr>
        <w:tabs>
          <w:tab w:val="num" w:pos="0"/>
        </w:tabs>
        <w:ind w:left="0" w:hanging="284"/>
      </w:pPr>
      <w:rPr>
        <w:rFonts w:ascii="Times New Roman" w:hAnsi="Times New Roman" w:hint="default"/>
        <w:b/>
        <w:i w:val="0"/>
        <w:sz w:val="32"/>
      </w:rPr>
    </w:lvl>
    <w:lvl w:ilvl="1">
      <w:start w:val="1"/>
      <w:numFmt w:val="decimal"/>
      <w:lvlText w:val="%1.%2"/>
      <w:lvlJc w:val="right"/>
      <w:pPr>
        <w:tabs>
          <w:tab w:val="num" w:pos="0"/>
        </w:tabs>
        <w:ind w:left="0" w:hanging="284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right"/>
      <w:pPr>
        <w:tabs>
          <w:tab w:val="num" w:pos="0"/>
        </w:tabs>
        <w:ind w:left="0" w:hanging="284"/>
      </w:pPr>
      <w:rPr>
        <w:rFonts w:ascii="Times New Roman" w:hAnsi="Times New Roman" w:hint="default"/>
        <w:b/>
        <w:i/>
        <w:sz w:val="22"/>
      </w:rPr>
    </w:lvl>
    <w:lvl w:ilvl="3">
      <w:start w:val="1"/>
      <w:numFmt w:val="decimal"/>
      <w:lvlText w:val="%1.%2.%3.%4"/>
      <w:lvlJc w:val="right"/>
      <w:pPr>
        <w:tabs>
          <w:tab w:val="num" w:pos="0"/>
        </w:tabs>
        <w:ind w:left="0" w:hanging="284"/>
      </w:pPr>
      <w:rPr>
        <w:rFonts w:hint="default"/>
        <w:b/>
        <w:i w:val="0"/>
        <w:sz w:val="22"/>
      </w:rPr>
    </w:lvl>
    <w:lvl w:ilvl="4">
      <w:start w:val="1"/>
      <w:numFmt w:val="decimal"/>
      <w:lvlText w:val="%1.%2.%3.%4.%5"/>
      <w:lvlJc w:val="right"/>
      <w:pPr>
        <w:tabs>
          <w:tab w:val="num" w:pos="0"/>
        </w:tabs>
        <w:ind w:left="0" w:hanging="284"/>
      </w:pPr>
      <w:rPr>
        <w:rFonts w:ascii="Times New Roman" w:hAnsi="Times New Roman" w:hint="default"/>
        <w:b/>
        <w:i w:val="0"/>
        <w:sz w:val="22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795"/>
        </w:tabs>
        <w:ind w:left="795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939"/>
        </w:tabs>
        <w:ind w:left="939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083"/>
        </w:tabs>
        <w:ind w:left="1083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227"/>
        </w:tabs>
        <w:ind w:left="1227" w:hanging="1584"/>
      </w:pPr>
      <w:rPr>
        <w:rFonts w:hint="default"/>
      </w:rPr>
    </w:lvl>
  </w:abstractNum>
  <w:abstractNum w:abstractNumId="10" w15:restartNumberingAfterBreak="0">
    <w:nsid w:val="3664650C"/>
    <w:multiLevelType w:val="hybridMultilevel"/>
    <w:tmpl w:val="3A0A1382"/>
    <w:lvl w:ilvl="0" w:tplc="BF14E2E8">
      <w:start w:val="1"/>
      <w:numFmt w:val="decimal"/>
      <w:pStyle w:val="Eindnoottekst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4" w15:restartNumberingAfterBreak="0">
    <w:nsid w:val="58770923"/>
    <w:multiLevelType w:val="hybridMultilevel"/>
    <w:tmpl w:val="E9B215F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96196F"/>
    <w:multiLevelType w:val="singleLevel"/>
    <w:tmpl w:val="A5CE4616"/>
    <w:lvl w:ilvl="0">
      <w:start w:val="1"/>
      <w:numFmt w:val="decimal"/>
      <w:lvlText w:val="%1."/>
      <w:lvlJc w:val="right"/>
      <w:pPr>
        <w:tabs>
          <w:tab w:val="num" w:pos="0"/>
        </w:tabs>
        <w:ind w:left="0" w:hanging="357"/>
      </w:pPr>
      <w:rPr>
        <w:rFonts w:hint="default"/>
        <w:b/>
        <w:i w:val="0"/>
      </w:rPr>
    </w:lvl>
  </w:abstractNum>
  <w:abstractNum w:abstractNumId="16" w15:restartNumberingAfterBreak="0">
    <w:nsid w:val="5D9439D0"/>
    <w:multiLevelType w:val="hybridMultilevel"/>
    <w:tmpl w:val="5E427ADE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637FCC"/>
    <w:multiLevelType w:val="hybridMultilevel"/>
    <w:tmpl w:val="D826E69A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6C68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304135"/>
    <w:multiLevelType w:val="singleLevel"/>
    <w:tmpl w:val="55B2175E"/>
    <w:lvl w:ilvl="0">
      <w:start w:val="1"/>
      <w:numFmt w:val="bullet"/>
      <w:lvlText w:val=""/>
      <w:lvlJc w:val="left"/>
      <w:pPr>
        <w:tabs>
          <w:tab w:val="num" w:pos="360"/>
        </w:tabs>
        <w:ind w:left="360" w:hanging="360"/>
      </w:pPr>
      <w:rPr>
        <w:rFonts w:ascii="WP IconicSymbolsA" w:hAnsi="WP IconicSymbolsA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8"/>
  </w:num>
  <w:num w:numId="5">
    <w:abstractNumId w:val="5"/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10"/>
  </w:num>
  <w:num w:numId="22">
    <w:abstractNumId w:val="14"/>
  </w:num>
  <w:num w:numId="23">
    <w:abstractNumId w:val="17"/>
  </w:num>
  <w:num w:numId="24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32"/>
        </w:rPr>
      </w:lvl>
    </w:lvlOverride>
  </w:num>
  <w:num w:numId="25">
    <w:abstractNumId w:val="16"/>
  </w:num>
  <w:num w:numId="26">
    <w:abstractNumId w:val="8"/>
  </w:num>
  <w:num w:numId="27">
    <w:abstractNumId w:val="6"/>
  </w:num>
  <w:num w:numId="28">
    <w:abstractNumId w:val="1"/>
  </w:num>
  <w:num w:numId="29">
    <w:abstractNumId w:val="4"/>
  </w:num>
  <w:num w:numId="30">
    <w:abstractNumId w:val="12"/>
  </w:num>
  <w:num w:numId="31">
    <w:abstractNumId w:val="3"/>
  </w:num>
  <w:num w:numId="32">
    <w:abstractNumId w:val="7"/>
  </w:num>
  <w:num w:numId="33">
    <w:abstractNumId w:val="2"/>
  </w:num>
  <w:num w:numId="34">
    <w:abstractNumId w:val="13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9"/>
  <w:hyphenationZone w:val="425"/>
  <w:drawingGridHorizontalSpacing w:val="110"/>
  <w:drawingGridVerticalSpacing w:val="299"/>
  <w:displayHorizontalDrawingGridEvery w:val="2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88C"/>
    <w:rsid w:val="0002288E"/>
    <w:rsid w:val="000547EB"/>
    <w:rsid w:val="00055D1A"/>
    <w:rsid w:val="00060004"/>
    <w:rsid w:val="00074CFC"/>
    <w:rsid w:val="000856FC"/>
    <w:rsid w:val="00086FBF"/>
    <w:rsid w:val="000C0D0D"/>
    <w:rsid w:val="000F307B"/>
    <w:rsid w:val="00110ADB"/>
    <w:rsid w:val="00112E10"/>
    <w:rsid w:val="00185D8A"/>
    <w:rsid w:val="001E5BA8"/>
    <w:rsid w:val="002437A5"/>
    <w:rsid w:val="002714E3"/>
    <w:rsid w:val="002B029C"/>
    <w:rsid w:val="002E20EE"/>
    <w:rsid w:val="003344C9"/>
    <w:rsid w:val="00373CE2"/>
    <w:rsid w:val="003D7146"/>
    <w:rsid w:val="00413132"/>
    <w:rsid w:val="00417BC6"/>
    <w:rsid w:val="004341D5"/>
    <w:rsid w:val="0046646F"/>
    <w:rsid w:val="004753C9"/>
    <w:rsid w:val="00482912"/>
    <w:rsid w:val="004D14E9"/>
    <w:rsid w:val="004D5039"/>
    <w:rsid w:val="005238C5"/>
    <w:rsid w:val="0053531C"/>
    <w:rsid w:val="00551E21"/>
    <w:rsid w:val="005703F0"/>
    <w:rsid w:val="00571E5F"/>
    <w:rsid w:val="00594FDF"/>
    <w:rsid w:val="005961E7"/>
    <w:rsid w:val="005A5B92"/>
    <w:rsid w:val="005C0BE1"/>
    <w:rsid w:val="00612894"/>
    <w:rsid w:val="0067684E"/>
    <w:rsid w:val="006D28A8"/>
    <w:rsid w:val="00746AA7"/>
    <w:rsid w:val="00787398"/>
    <w:rsid w:val="00825B7F"/>
    <w:rsid w:val="00852B16"/>
    <w:rsid w:val="0087207C"/>
    <w:rsid w:val="008B2DA2"/>
    <w:rsid w:val="008C46D6"/>
    <w:rsid w:val="008C5119"/>
    <w:rsid w:val="008D0164"/>
    <w:rsid w:val="008D121F"/>
    <w:rsid w:val="008D2C95"/>
    <w:rsid w:val="008F6AEC"/>
    <w:rsid w:val="0094068E"/>
    <w:rsid w:val="00996D33"/>
    <w:rsid w:val="009B6533"/>
    <w:rsid w:val="009D0FD1"/>
    <w:rsid w:val="00A20EFD"/>
    <w:rsid w:val="00A2443B"/>
    <w:rsid w:val="00A31BC4"/>
    <w:rsid w:val="00A4343E"/>
    <w:rsid w:val="00A50D03"/>
    <w:rsid w:val="00A62126"/>
    <w:rsid w:val="00AB073C"/>
    <w:rsid w:val="00AB11CE"/>
    <w:rsid w:val="00AE4074"/>
    <w:rsid w:val="00B27F59"/>
    <w:rsid w:val="00B966B6"/>
    <w:rsid w:val="00BB2DD4"/>
    <w:rsid w:val="00BD4C52"/>
    <w:rsid w:val="00C25A83"/>
    <w:rsid w:val="00C405E9"/>
    <w:rsid w:val="00C63127"/>
    <w:rsid w:val="00CA5DE6"/>
    <w:rsid w:val="00CB225D"/>
    <w:rsid w:val="00CB2C4B"/>
    <w:rsid w:val="00CC7D7A"/>
    <w:rsid w:val="00CD5BF8"/>
    <w:rsid w:val="00CE579E"/>
    <w:rsid w:val="00D23196"/>
    <w:rsid w:val="00D24FD0"/>
    <w:rsid w:val="00D321CC"/>
    <w:rsid w:val="00D464CD"/>
    <w:rsid w:val="00D97FDB"/>
    <w:rsid w:val="00DB07B9"/>
    <w:rsid w:val="00DD6CCB"/>
    <w:rsid w:val="00DE4DB6"/>
    <w:rsid w:val="00DF41D1"/>
    <w:rsid w:val="00DF61E5"/>
    <w:rsid w:val="00E01C7C"/>
    <w:rsid w:val="00E331D7"/>
    <w:rsid w:val="00E33DAC"/>
    <w:rsid w:val="00E6108E"/>
    <w:rsid w:val="00EA143E"/>
    <w:rsid w:val="00EB79B6"/>
    <w:rsid w:val="00F27A4D"/>
    <w:rsid w:val="00F53757"/>
    <w:rsid w:val="00F6388C"/>
    <w:rsid w:val="00F70045"/>
    <w:rsid w:val="00F73547"/>
    <w:rsid w:val="00FB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9951829-F440-4417-8332-D49691DBF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B2DD4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aliases w:val="H1-Sec.Head"/>
    <w:basedOn w:val="Standaard"/>
    <w:next w:val="Standaard"/>
    <w:qFormat/>
    <w:rsid w:val="00BB2DD4"/>
    <w:pPr>
      <w:numPr>
        <w:numId w:val="27"/>
      </w:numPr>
      <w:spacing w:line="300" w:lineRule="atLeast"/>
      <w:outlineLvl w:val="0"/>
    </w:pPr>
    <w:rPr>
      <w:sz w:val="24"/>
    </w:rPr>
  </w:style>
  <w:style w:type="paragraph" w:styleId="Kop2">
    <w:name w:val="heading 2"/>
    <w:aliases w:val="H2-Sec. Head"/>
    <w:basedOn w:val="Standaard"/>
    <w:next w:val="Standaard"/>
    <w:qFormat/>
    <w:rsid w:val="00BB2DD4"/>
    <w:pPr>
      <w:outlineLvl w:val="1"/>
    </w:pPr>
    <w:rPr>
      <w:b/>
    </w:rPr>
  </w:style>
  <w:style w:type="paragraph" w:styleId="Kop3">
    <w:name w:val="heading 3"/>
    <w:aliases w:val="H3-Sec. Head"/>
    <w:basedOn w:val="Standaard"/>
    <w:next w:val="Standaard"/>
    <w:qFormat/>
    <w:rsid w:val="00BB2DD4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aliases w:val="H4 Sec.Heading"/>
    <w:basedOn w:val="Standaard"/>
    <w:next w:val="Standaard"/>
    <w:qFormat/>
    <w:rsid w:val="00BB2DD4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qFormat/>
    <w:rsid w:val="00BB2DD4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qFormat/>
    <w:rsid w:val="00BB2DD4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qFormat/>
    <w:rsid w:val="00BB2DD4"/>
    <w:pPr>
      <w:outlineLvl w:val="6"/>
    </w:pPr>
  </w:style>
  <w:style w:type="paragraph" w:styleId="Kop8">
    <w:name w:val="heading 8"/>
    <w:basedOn w:val="Standaard"/>
    <w:next w:val="Standaard"/>
    <w:qFormat/>
    <w:rsid w:val="00BB2DD4"/>
    <w:pPr>
      <w:outlineLvl w:val="7"/>
    </w:pPr>
    <w:rPr>
      <w:iCs/>
    </w:rPr>
  </w:style>
  <w:style w:type="paragraph" w:styleId="Kop9">
    <w:name w:val="heading 9"/>
    <w:basedOn w:val="Standaard"/>
    <w:next w:val="Standaard"/>
    <w:qFormat/>
    <w:rsid w:val="00BB2DD4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BB2DD4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BB2DD4"/>
  </w:style>
  <w:style w:type="paragraph" w:styleId="Inhopg1">
    <w:name w:val="toc 1"/>
    <w:basedOn w:val="Standaard"/>
    <w:next w:val="Standaard"/>
    <w:autoRedefine/>
    <w:semiHidden/>
    <w:pPr>
      <w:tabs>
        <w:tab w:val="clear" w:pos="454"/>
        <w:tab w:val="left" w:pos="442"/>
        <w:tab w:val="right" w:leader="underscore" w:pos="8788"/>
      </w:tabs>
      <w:spacing w:before="120"/>
    </w:pPr>
    <w:rPr>
      <w:b/>
      <w:i/>
      <w:sz w:val="24"/>
    </w:rPr>
  </w:style>
  <w:style w:type="paragraph" w:styleId="Inhopg2">
    <w:name w:val="toc 2"/>
    <w:basedOn w:val="Standaard"/>
    <w:next w:val="Standaard"/>
    <w:autoRedefine/>
    <w:semiHidden/>
    <w:pPr>
      <w:tabs>
        <w:tab w:val="right" w:leader="underscore" w:pos="8788"/>
      </w:tabs>
      <w:spacing w:before="120"/>
      <w:ind w:left="220"/>
    </w:pPr>
    <w:rPr>
      <w:b/>
    </w:rPr>
  </w:style>
  <w:style w:type="paragraph" w:styleId="Inhopg3">
    <w:name w:val="toc 3"/>
    <w:basedOn w:val="Standaard"/>
    <w:next w:val="Standaard"/>
    <w:autoRedefine/>
    <w:semiHidden/>
    <w:pPr>
      <w:tabs>
        <w:tab w:val="right" w:leader="underscore" w:pos="8788"/>
      </w:tabs>
      <w:ind w:left="440"/>
    </w:pPr>
    <w:rPr>
      <w:sz w:val="20"/>
    </w:rPr>
  </w:style>
  <w:style w:type="paragraph" w:styleId="Inhopg4">
    <w:name w:val="toc 4"/>
    <w:basedOn w:val="Standaard"/>
    <w:next w:val="Standaard"/>
    <w:autoRedefine/>
    <w:semiHidden/>
    <w:pPr>
      <w:tabs>
        <w:tab w:val="right" w:leader="underscore" w:pos="8788"/>
      </w:tabs>
      <w:ind w:left="660"/>
    </w:pPr>
  </w:style>
  <w:style w:type="character" w:styleId="Paginanummer">
    <w:name w:val="page number"/>
    <w:basedOn w:val="Standaardalinea-lettertype"/>
    <w:semiHidden/>
    <w:rPr>
      <w:rFonts w:ascii="Times New Roman" w:hAnsi="Times New Roman"/>
      <w:sz w:val="20"/>
    </w:rPr>
  </w:style>
  <w:style w:type="paragraph" w:styleId="Voettekst">
    <w:name w:val="footer"/>
    <w:basedOn w:val="Standaard"/>
    <w:rsid w:val="00BB2DD4"/>
    <w:pPr>
      <w:tabs>
        <w:tab w:val="center" w:pos="4536"/>
        <w:tab w:val="right" w:pos="9072"/>
      </w:tabs>
    </w:pPr>
  </w:style>
  <w:style w:type="paragraph" w:styleId="Koptekst">
    <w:name w:val="header"/>
    <w:basedOn w:val="Standaard"/>
    <w:rsid w:val="00BB2DD4"/>
    <w:pPr>
      <w:tabs>
        <w:tab w:val="center" w:pos="4536"/>
        <w:tab w:val="right" w:pos="9072"/>
      </w:tabs>
    </w:pPr>
  </w:style>
  <w:style w:type="paragraph" w:styleId="Eindnoottekst">
    <w:name w:val="endnote text"/>
    <w:basedOn w:val="Standaard"/>
    <w:semiHidden/>
    <w:pPr>
      <w:numPr>
        <w:numId w:val="21"/>
      </w:numPr>
      <w:spacing w:line="260" w:lineRule="exact"/>
    </w:pPr>
  </w:style>
  <w:style w:type="paragraph" w:styleId="Voetnoottekst">
    <w:name w:val="footnote text"/>
    <w:aliases w:val="F1"/>
    <w:basedOn w:val="Standaard"/>
    <w:next w:val="Standaard"/>
    <w:semiHidden/>
    <w:rsid w:val="00BB2DD4"/>
    <w:pPr>
      <w:spacing w:line="180" w:lineRule="atLeast"/>
      <w:ind w:left="227" w:hanging="227"/>
    </w:pPr>
    <w:rPr>
      <w:sz w:val="13"/>
    </w:rPr>
  </w:style>
  <w:style w:type="paragraph" w:customStyle="1" w:styleId="Kop1ongenummerd">
    <w:name w:val="Kop 1 (ongenummerd)"/>
    <w:basedOn w:val="Standaard"/>
    <w:next w:val="Standaard"/>
    <w:semiHidden/>
    <w:rsid w:val="00F6388C"/>
    <w:pPr>
      <w:outlineLvl w:val="0"/>
    </w:pPr>
    <w:rPr>
      <w:b/>
      <w:sz w:val="32"/>
    </w:rPr>
  </w:style>
  <w:style w:type="character" w:styleId="Voetnootmarkering">
    <w:name w:val="footnote reference"/>
    <w:semiHidden/>
    <w:rsid w:val="00BB2DD4"/>
    <w:rPr>
      <w:rFonts w:ascii="Verdana" w:hAnsi="Verdana"/>
      <w:position w:val="0"/>
      <w:sz w:val="20"/>
      <w:vertAlign w:val="superscript"/>
    </w:rPr>
  </w:style>
  <w:style w:type="character" w:customStyle="1" w:styleId="StyleFootnoteReference8pt">
    <w:name w:val="Style Footnote Reference + 8 pt"/>
    <w:basedOn w:val="Voetnootmarkering"/>
    <w:semiHidden/>
    <w:rsid w:val="00F6388C"/>
    <w:rPr>
      <w:rFonts w:ascii="Verdana" w:hAnsi="Verdana"/>
      <w:position w:val="0"/>
      <w:sz w:val="20"/>
      <w:szCs w:val="22"/>
      <w:vertAlign w:val="superscript"/>
    </w:rPr>
  </w:style>
  <w:style w:type="paragraph" w:customStyle="1" w:styleId="Kop2ongenummerd">
    <w:name w:val="Kop 2 (ongenummerd)"/>
    <w:basedOn w:val="Kop2"/>
    <w:next w:val="Standaard"/>
    <w:semiHidden/>
    <w:rsid w:val="00F6388C"/>
    <w:pPr>
      <w:spacing w:line="280" w:lineRule="exact"/>
      <w:outlineLvl w:val="9"/>
    </w:pPr>
    <w:rPr>
      <w:bCs/>
      <w:szCs w:val="28"/>
    </w:rPr>
  </w:style>
  <w:style w:type="character" w:styleId="Hyperlink">
    <w:name w:val="Hyperlink"/>
    <w:basedOn w:val="Standaardalinea-lettertype"/>
    <w:semiHidden/>
    <w:rsid w:val="00F6388C"/>
    <w:rPr>
      <w:color w:val="0000FF"/>
      <w:u w:val="single"/>
    </w:rPr>
  </w:style>
  <w:style w:type="character" w:customStyle="1" w:styleId="Hypertext">
    <w:name w:val="Hypertext"/>
    <w:semiHidden/>
    <w:rsid w:val="00F6388C"/>
    <w:rPr>
      <w:color w:val="0000FF"/>
      <w:u w:val="single"/>
    </w:rPr>
  </w:style>
  <w:style w:type="paragraph" w:styleId="Titel">
    <w:name w:val="Title"/>
    <w:basedOn w:val="Standaard"/>
    <w:qFormat/>
    <w:rsid w:val="00F6388C"/>
    <w:rPr>
      <w:rFonts w:cs="Arial"/>
      <w:b/>
      <w:bCs/>
      <w:kern w:val="28"/>
      <w:sz w:val="32"/>
      <w:szCs w:val="32"/>
    </w:rPr>
  </w:style>
  <w:style w:type="paragraph" w:styleId="Ondertitel">
    <w:name w:val="Subtitle"/>
    <w:basedOn w:val="Standaard"/>
    <w:qFormat/>
    <w:rsid w:val="00F6388C"/>
    <w:rPr>
      <w:rFonts w:cs="Arial"/>
      <w:b/>
      <w:sz w:val="24"/>
    </w:rPr>
  </w:style>
  <w:style w:type="paragraph" w:customStyle="1" w:styleId="Kopbijlage">
    <w:name w:val="Kop bijlage"/>
    <w:basedOn w:val="Standaard"/>
    <w:next w:val="Standaard"/>
    <w:semiHidden/>
    <w:rsid w:val="00F6388C"/>
    <w:pPr>
      <w:tabs>
        <w:tab w:val="left" w:pos="1418"/>
      </w:tabs>
    </w:pPr>
    <w:rPr>
      <w:b/>
      <w:sz w:val="32"/>
    </w:rPr>
  </w:style>
  <w:style w:type="paragraph" w:styleId="Aanhef">
    <w:name w:val="Salutation"/>
    <w:basedOn w:val="Standaard"/>
    <w:next w:val="Standaard"/>
    <w:semiHidden/>
    <w:rsid w:val="00F6388C"/>
  </w:style>
  <w:style w:type="paragraph" w:customStyle="1" w:styleId="KopSubBijlage">
    <w:name w:val="Kop Sub Bijlage"/>
    <w:basedOn w:val="Standaard"/>
    <w:next w:val="Standaard"/>
    <w:semiHidden/>
    <w:rsid w:val="00F6388C"/>
    <w:rPr>
      <w:i/>
    </w:rPr>
  </w:style>
  <w:style w:type="character" w:styleId="GevolgdeHyperlink">
    <w:name w:val="FollowedHyperlink"/>
    <w:basedOn w:val="Standaardalinea-lettertype"/>
    <w:semiHidden/>
    <w:rsid w:val="00F6388C"/>
    <w:rPr>
      <w:color w:val="800080"/>
      <w:u w:val="single"/>
    </w:rPr>
  </w:style>
  <w:style w:type="character" w:styleId="Zwaar">
    <w:name w:val="Strong"/>
    <w:basedOn w:val="Standaardalinea-lettertype"/>
    <w:qFormat/>
    <w:rsid w:val="00F6388C"/>
    <w:rPr>
      <w:b/>
      <w:bCs/>
    </w:rPr>
  </w:style>
  <w:style w:type="paragraph" w:styleId="Documentstructuur">
    <w:name w:val="Document Map"/>
    <w:basedOn w:val="Standaard"/>
    <w:semiHidden/>
    <w:rsid w:val="00F6388C"/>
    <w:pPr>
      <w:shd w:val="clear" w:color="auto" w:fill="000080"/>
    </w:pPr>
    <w:rPr>
      <w:rFonts w:ascii="Tahoma" w:hAnsi="Tahoma" w:cs="Tahoma"/>
    </w:rPr>
  </w:style>
  <w:style w:type="paragraph" w:styleId="Plattetekst2">
    <w:name w:val="Body Text 2"/>
    <w:basedOn w:val="Standaard"/>
    <w:semiHidden/>
    <w:rsid w:val="00F6388C"/>
    <w:pPr>
      <w:widowControl/>
      <w:spacing w:line="240" w:lineRule="auto"/>
    </w:pPr>
    <w:rPr>
      <w:b/>
      <w:bCs/>
      <w:sz w:val="24"/>
    </w:rPr>
  </w:style>
  <w:style w:type="paragraph" w:customStyle="1" w:styleId="xl22">
    <w:name w:val="xl22"/>
    <w:basedOn w:val="Standaard"/>
    <w:semiHidden/>
    <w:rsid w:val="00F6388C"/>
    <w:pPr>
      <w:widowControl/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</w:rPr>
  </w:style>
  <w:style w:type="paragraph" w:customStyle="1" w:styleId="xl23">
    <w:name w:val="xl23"/>
    <w:basedOn w:val="Standaard"/>
    <w:semiHidden/>
    <w:rsid w:val="00F6388C"/>
    <w:pPr>
      <w:widowControl/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</w:rPr>
  </w:style>
  <w:style w:type="paragraph" w:customStyle="1" w:styleId="xl24">
    <w:name w:val="xl24"/>
    <w:basedOn w:val="Standaard"/>
    <w:semiHidden/>
    <w:rsid w:val="00F6388C"/>
    <w:pPr>
      <w:widowControl/>
      <w:spacing w:before="100" w:beforeAutospacing="1" w:after="100" w:afterAutospacing="1" w:line="240" w:lineRule="auto"/>
    </w:pPr>
    <w:rPr>
      <w:rFonts w:ascii="Arial" w:eastAsia="Arial Unicode MS" w:hAnsi="Arial" w:cs="Arial"/>
      <w:sz w:val="24"/>
    </w:rPr>
  </w:style>
  <w:style w:type="paragraph" w:customStyle="1" w:styleId="xl25">
    <w:name w:val="xl25"/>
    <w:basedOn w:val="Standaard"/>
    <w:semiHidden/>
    <w:rsid w:val="00F6388C"/>
    <w:pPr>
      <w:widowControl/>
      <w:spacing w:before="100" w:beforeAutospacing="1" w:after="100" w:afterAutospacing="1" w:line="240" w:lineRule="auto"/>
    </w:pPr>
    <w:rPr>
      <w:rFonts w:ascii="Arial" w:eastAsia="Arial Unicode MS" w:hAnsi="Arial" w:cs="Arial"/>
      <w:i/>
      <w:iCs/>
      <w:sz w:val="24"/>
    </w:rPr>
  </w:style>
  <w:style w:type="paragraph" w:customStyle="1" w:styleId="xl26">
    <w:name w:val="xl26"/>
    <w:basedOn w:val="Standaard"/>
    <w:semiHidden/>
    <w:rsid w:val="00F6388C"/>
    <w:pPr>
      <w:widowControl/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i/>
      <w:iCs/>
      <w:sz w:val="24"/>
    </w:rPr>
  </w:style>
  <w:style w:type="paragraph" w:customStyle="1" w:styleId="Longresponse">
    <w:name w:val="Long response"/>
    <w:basedOn w:val="Standaard"/>
    <w:semiHidden/>
    <w:rsid w:val="00F6388C"/>
    <w:pPr>
      <w:widowControl/>
      <w:spacing w:line="240" w:lineRule="auto"/>
      <w:ind w:left="1166" w:hanging="446"/>
    </w:pPr>
    <w:rPr>
      <w:rFonts w:ascii="New York" w:hAnsi="New York"/>
      <w:sz w:val="24"/>
      <w:lang w:val="en-US"/>
    </w:rPr>
  </w:style>
  <w:style w:type="paragraph" w:customStyle="1" w:styleId="get">
    <w:name w:val="get"/>
    <w:basedOn w:val="Standaard"/>
    <w:semiHidden/>
    <w:rsid w:val="00F6388C"/>
    <w:pPr>
      <w:widowControl/>
      <w:ind w:left="720" w:hanging="720"/>
      <w:jc w:val="both"/>
    </w:pPr>
    <w:rPr>
      <w:rFonts w:ascii="Arial" w:hAnsi="Arial"/>
      <w:sz w:val="24"/>
      <w:lang w:val="en-US"/>
    </w:rPr>
  </w:style>
  <w:style w:type="paragraph" w:customStyle="1" w:styleId="Item">
    <w:name w:val="Item"/>
    <w:basedOn w:val="Standaard"/>
    <w:semiHidden/>
    <w:rsid w:val="00F6388C"/>
    <w:pPr>
      <w:widowControl/>
      <w:tabs>
        <w:tab w:val="left" w:pos="0"/>
        <w:tab w:val="left" w:pos="720"/>
        <w:tab w:val="left" w:pos="1584"/>
        <w:tab w:val="left" w:pos="2160"/>
      </w:tabs>
      <w:spacing w:after="240" w:line="240" w:lineRule="auto"/>
      <w:ind w:left="720" w:hanging="720"/>
    </w:pPr>
    <w:rPr>
      <w:rFonts w:ascii="New York" w:hAnsi="New York"/>
      <w:sz w:val="24"/>
      <w:lang w:val="en-US"/>
    </w:rPr>
  </w:style>
  <w:style w:type="paragraph" w:customStyle="1" w:styleId="A1-Box">
    <w:name w:val="A1-Box"/>
    <w:basedOn w:val="Standaard"/>
    <w:semiHidden/>
    <w:rsid w:val="00F6388C"/>
    <w:pPr>
      <w:widowControl/>
      <w:tabs>
        <w:tab w:val="left" w:pos="1296"/>
        <w:tab w:val="right" w:pos="2160"/>
        <w:tab w:val="left" w:pos="2304"/>
      </w:tabs>
      <w:spacing w:line="240" w:lineRule="auto"/>
      <w:ind w:left="2304" w:hanging="1584"/>
    </w:pPr>
    <w:rPr>
      <w:rFonts w:ascii="Arial" w:hAnsi="Arial"/>
      <w:sz w:val="24"/>
      <w:lang w:val="en-US"/>
    </w:rPr>
  </w:style>
  <w:style w:type="paragraph" w:customStyle="1" w:styleId="A2-Box-No">
    <w:name w:val="A2-Box-No #"/>
    <w:semiHidden/>
    <w:rsid w:val="00F6388C"/>
    <w:pPr>
      <w:tabs>
        <w:tab w:val="left" w:pos="1296"/>
        <w:tab w:val="right" w:pos="2160"/>
        <w:tab w:val="left" w:pos="2304"/>
      </w:tabs>
      <w:ind w:left="1296" w:hanging="475"/>
    </w:pPr>
    <w:rPr>
      <w:rFonts w:ascii="Arial" w:hAnsi="Arial"/>
      <w:sz w:val="24"/>
      <w:lang w:val="en-US"/>
    </w:rPr>
  </w:style>
  <w:style w:type="paragraph" w:customStyle="1" w:styleId="A3-Box-Left">
    <w:name w:val="A3-Box-Left"/>
    <w:semiHidden/>
    <w:rsid w:val="00F6388C"/>
    <w:pPr>
      <w:tabs>
        <w:tab w:val="left" w:pos="1296"/>
        <w:tab w:val="left" w:pos="1728"/>
      </w:tabs>
      <w:ind w:left="1728" w:hanging="1008"/>
    </w:pPr>
    <w:rPr>
      <w:rFonts w:ascii="Arial" w:hAnsi="Arial"/>
      <w:sz w:val="24"/>
      <w:lang w:val="en-US"/>
    </w:rPr>
  </w:style>
  <w:style w:type="paragraph" w:customStyle="1" w:styleId="A4-Left-No">
    <w:name w:val="A4-Left-No #"/>
    <w:semiHidden/>
    <w:rsid w:val="00F6388C"/>
    <w:pPr>
      <w:tabs>
        <w:tab w:val="left" w:pos="1296"/>
      </w:tabs>
      <w:ind w:left="1296" w:hanging="576"/>
    </w:pPr>
    <w:rPr>
      <w:rFonts w:ascii="Arial" w:hAnsi="Arial"/>
      <w:sz w:val="24"/>
      <w:lang w:val="en-US"/>
    </w:rPr>
  </w:style>
  <w:style w:type="paragraph" w:customStyle="1" w:styleId="C2-CtrSglS">
    <w:name w:val="C2-Ctr Sgl S"/>
    <w:semiHidden/>
    <w:rsid w:val="00F6388C"/>
    <w:pPr>
      <w:keepNext/>
      <w:keepLines/>
      <w:suppressAutoHyphens/>
      <w:jc w:val="center"/>
    </w:pPr>
    <w:rPr>
      <w:rFonts w:ascii="Arial" w:hAnsi="Arial"/>
      <w:sz w:val="24"/>
      <w:lang w:val="en-US"/>
    </w:rPr>
  </w:style>
  <w:style w:type="paragraph" w:customStyle="1" w:styleId="SH-SglSpHe">
    <w:name w:val="SH-Sgl Sp He"/>
    <w:semiHidden/>
    <w:rsid w:val="00F6388C"/>
    <w:pPr>
      <w:keepNext/>
      <w:keepLines/>
      <w:pBdr>
        <w:bottom w:val="single" w:sz="12" w:space="1" w:color="auto"/>
      </w:pBdr>
      <w:suppressAutoHyphens/>
      <w:jc w:val="center"/>
    </w:pPr>
    <w:rPr>
      <w:rFonts w:ascii="Arial" w:hAnsi="Arial"/>
      <w:b/>
      <w:sz w:val="26"/>
      <w:lang w:val="en-US"/>
    </w:rPr>
  </w:style>
  <w:style w:type="paragraph" w:customStyle="1" w:styleId="SL-FlLftSg">
    <w:name w:val="SL-Fl Lft Sg"/>
    <w:semiHidden/>
    <w:rsid w:val="00F6388C"/>
    <w:pPr>
      <w:suppressAutoHyphens/>
    </w:pPr>
    <w:rPr>
      <w:rFonts w:ascii="Arial" w:hAnsi="Arial"/>
      <w:spacing w:val="-2"/>
      <w:sz w:val="24"/>
      <w:lang w:val="en-US"/>
    </w:rPr>
  </w:style>
  <w:style w:type="paragraph" w:customStyle="1" w:styleId="Q1-FirstLevelQuestion">
    <w:name w:val="Q1-First Level Question"/>
    <w:semiHidden/>
    <w:rsid w:val="00F6388C"/>
    <w:pPr>
      <w:tabs>
        <w:tab w:val="left" w:pos="720"/>
      </w:tabs>
      <w:spacing w:after="120"/>
      <w:ind w:left="720" w:hanging="720"/>
    </w:pPr>
    <w:rPr>
      <w:rFonts w:ascii="Arial" w:hAnsi="Arial"/>
      <w:b/>
      <w:sz w:val="24"/>
      <w:lang w:val="en-US"/>
    </w:rPr>
  </w:style>
  <w:style w:type="paragraph" w:customStyle="1" w:styleId="N8-QxQBlock">
    <w:name w:val="N8-QxQ Block"/>
    <w:semiHidden/>
    <w:rsid w:val="00F6388C"/>
    <w:pPr>
      <w:tabs>
        <w:tab w:val="left" w:pos="1152"/>
      </w:tabs>
      <w:spacing w:after="360" w:line="360" w:lineRule="atLeast"/>
      <w:ind w:left="1152" w:hanging="1152"/>
      <w:jc w:val="both"/>
    </w:pPr>
    <w:rPr>
      <w:sz w:val="22"/>
      <w:lang w:val="en-US"/>
    </w:rPr>
  </w:style>
  <w:style w:type="paragraph" w:customStyle="1" w:styleId="SP-SglSpPara">
    <w:name w:val="SP-Sgl Sp Para"/>
    <w:semiHidden/>
    <w:rsid w:val="00F6388C"/>
    <w:pPr>
      <w:tabs>
        <w:tab w:val="left" w:pos="576"/>
      </w:tabs>
      <w:spacing w:line="240" w:lineRule="atLeast"/>
      <w:ind w:firstLine="576"/>
      <w:jc w:val="both"/>
    </w:pPr>
    <w:rPr>
      <w:sz w:val="22"/>
      <w:lang w:val="en-US"/>
    </w:rPr>
  </w:style>
  <w:style w:type="paragraph" w:customStyle="1" w:styleId="SL-FlLftSgl">
    <w:name w:val="SL-Fl Lft Sgl"/>
    <w:semiHidden/>
    <w:rsid w:val="00F6388C"/>
    <w:pPr>
      <w:spacing w:line="240" w:lineRule="atLeast"/>
      <w:jc w:val="both"/>
    </w:pPr>
    <w:rPr>
      <w:sz w:val="22"/>
      <w:lang w:val="en-US"/>
    </w:rPr>
  </w:style>
  <w:style w:type="paragraph" w:customStyle="1" w:styleId="Adresgegevens">
    <w:name w:val="Adresgegevens"/>
    <w:basedOn w:val="Standaard"/>
    <w:semiHidden/>
    <w:rsid w:val="00F6388C"/>
    <w:pPr>
      <w:widowControl/>
      <w:spacing w:line="240" w:lineRule="exact"/>
    </w:pPr>
    <w:rPr>
      <w:noProof/>
    </w:rPr>
  </w:style>
  <w:style w:type="paragraph" w:customStyle="1" w:styleId="xl27">
    <w:name w:val="xl27"/>
    <w:basedOn w:val="Standaard"/>
    <w:semiHidden/>
    <w:rsid w:val="00F6388C"/>
    <w:pPr>
      <w:widowControl/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</w:rPr>
  </w:style>
  <w:style w:type="paragraph" w:styleId="Index1">
    <w:name w:val="index 1"/>
    <w:basedOn w:val="Standaard"/>
    <w:next w:val="Standaard"/>
    <w:semiHidden/>
    <w:rsid w:val="00F6388C"/>
    <w:pPr>
      <w:widowControl/>
      <w:tabs>
        <w:tab w:val="right" w:leader="dot" w:pos="9360"/>
      </w:tabs>
      <w:spacing w:line="240" w:lineRule="auto"/>
      <w:ind w:left="1440" w:right="720" w:hanging="1440"/>
    </w:pPr>
    <w:rPr>
      <w:rFonts w:ascii="Arial" w:hAnsi="Arial"/>
      <w:lang w:val="en-US"/>
    </w:rPr>
  </w:style>
  <w:style w:type="paragraph" w:styleId="Plattetekstinspringen3">
    <w:name w:val="Body Text Indent 3"/>
    <w:basedOn w:val="Standaard"/>
    <w:semiHidden/>
    <w:rsid w:val="00F6388C"/>
    <w:pPr>
      <w:tabs>
        <w:tab w:val="left" w:pos="540"/>
      </w:tabs>
      <w:spacing w:after="120"/>
      <w:ind w:left="547" w:hanging="547"/>
    </w:pPr>
    <w:rPr>
      <w:rFonts w:ascii="Arial" w:hAnsi="Arial"/>
      <w:b/>
      <w:sz w:val="24"/>
      <w:lang w:val="en-US" w:eastAsia="en-US"/>
    </w:rPr>
  </w:style>
  <w:style w:type="paragraph" w:styleId="Plattetekstinspringen">
    <w:name w:val="Body Text Indent"/>
    <w:basedOn w:val="Standaard"/>
    <w:semiHidden/>
    <w:rsid w:val="00F6388C"/>
    <w:pPr>
      <w:numPr>
        <w:ilvl w:val="12"/>
      </w:numPr>
      <w:tabs>
        <w:tab w:val="left" w:pos="539"/>
        <w:tab w:val="left" w:pos="709"/>
        <w:tab w:val="left" w:pos="992"/>
        <w:tab w:val="left" w:pos="1620"/>
        <w:tab w:val="left" w:pos="2070"/>
      </w:tabs>
      <w:spacing w:line="240" w:lineRule="auto"/>
      <w:ind w:left="539" w:hanging="539"/>
    </w:pPr>
    <w:rPr>
      <w:rFonts w:ascii="Arial" w:hAnsi="Arial" w:cs="Arial"/>
      <w:b/>
      <w:bCs/>
      <w:sz w:val="24"/>
    </w:rPr>
  </w:style>
  <w:style w:type="paragraph" w:styleId="Plattetekst">
    <w:name w:val="Body Text"/>
    <w:basedOn w:val="Standaard"/>
    <w:semiHidden/>
    <w:rsid w:val="00F6388C"/>
    <w:pPr>
      <w:widowControl/>
      <w:spacing w:line="240" w:lineRule="auto"/>
    </w:pPr>
    <w:rPr>
      <w:rFonts w:ascii="Arial" w:hAnsi="Arial" w:cs="Arial"/>
      <w:b/>
      <w:bCs/>
      <w:sz w:val="24"/>
    </w:rPr>
  </w:style>
  <w:style w:type="paragraph" w:styleId="Ballontekst">
    <w:name w:val="Balloon Text"/>
    <w:basedOn w:val="Standaard"/>
    <w:semiHidden/>
    <w:rsid w:val="004753C9"/>
    <w:rPr>
      <w:rFonts w:ascii="Tahoma" w:hAnsi="Tahoma" w:cs="Tahoma"/>
      <w:sz w:val="16"/>
      <w:szCs w:val="16"/>
    </w:rPr>
  </w:style>
  <w:style w:type="paragraph" w:customStyle="1" w:styleId="RAankruisvak-leeg">
    <w:name w:val="R_Aankruisvak-leeg"/>
    <w:basedOn w:val="Standaard"/>
    <w:rsid w:val="00BB2DD4"/>
    <w:pPr>
      <w:numPr>
        <w:numId w:val="28"/>
      </w:numPr>
    </w:pPr>
  </w:style>
  <w:style w:type="paragraph" w:customStyle="1" w:styleId="RAankruisvak-vinkje">
    <w:name w:val="R_Aankruisvak-vinkje"/>
    <w:basedOn w:val="Standaard"/>
    <w:rsid w:val="00BB2DD4"/>
    <w:pPr>
      <w:numPr>
        <w:numId w:val="29"/>
      </w:numPr>
    </w:pPr>
  </w:style>
  <w:style w:type="paragraph" w:customStyle="1" w:styleId="RAfzend-invulling">
    <w:name w:val="R_Afzend-invulling"/>
    <w:basedOn w:val="Standaard"/>
    <w:next w:val="Standaard"/>
    <w:rsid w:val="00BB2DD4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BB2DD4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BB2DD4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BB2DD4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BB2DD4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BB2DD4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BB2DD4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BB2DD4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BB2DD4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BB2DD4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BB2DD4"/>
    <w:pPr>
      <w:numPr>
        <w:numId w:val="30"/>
      </w:numPr>
    </w:pPr>
  </w:style>
  <w:style w:type="paragraph" w:customStyle="1" w:styleId="ROpsomming-bolletjes-klein">
    <w:name w:val="R_Opsomming-bolletjes-klein"/>
    <w:basedOn w:val="Standaard"/>
    <w:rsid w:val="00BB2DD4"/>
    <w:pPr>
      <w:numPr>
        <w:numId w:val="31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BB2DD4"/>
    <w:pPr>
      <w:numPr>
        <w:numId w:val="32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BB2DD4"/>
    <w:pPr>
      <w:numPr>
        <w:numId w:val="33"/>
      </w:numPr>
    </w:pPr>
  </w:style>
  <w:style w:type="paragraph" w:customStyle="1" w:styleId="ROpsomming-genummerd">
    <w:name w:val="R_Opsomming-genummerd"/>
    <w:basedOn w:val="Standaard"/>
    <w:rsid w:val="00BB2DD4"/>
    <w:pPr>
      <w:numPr>
        <w:numId w:val="34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BB2DD4"/>
    <w:pPr>
      <w:numPr>
        <w:numId w:val="35"/>
      </w:numPr>
    </w:pPr>
  </w:style>
  <w:style w:type="paragraph" w:customStyle="1" w:styleId="RPaginanummer">
    <w:name w:val="R_Paginanummer"/>
    <w:basedOn w:val="RAfzend-invulling"/>
    <w:next w:val="Standaard"/>
    <w:rsid w:val="00BB2DD4"/>
  </w:style>
  <w:style w:type="paragraph" w:customStyle="1" w:styleId="RReferenties">
    <w:name w:val="R_Referenties"/>
    <w:basedOn w:val="Standaard"/>
    <w:next w:val="Standaard"/>
    <w:rsid w:val="00BB2DD4"/>
    <w:rPr>
      <w:szCs w:val="18"/>
    </w:rPr>
  </w:style>
  <w:style w:type="paragraph" w:customStyle="1" w:styleId="RRetouradres">
    <w:name w:val="R_Retouradres"/>
    <w:basedOn w:val="RAfzend-invulling"/>
    <w:next w:val="Standaard"/>
    <w:rsid w:val="00BB2DD4"/>
  </w:style>
  <w:style w:type="paragraph" w:customStyle="1" w:styleId="RRubricering">
    <w:name w:val="R_Rubricering"/>
    <w:basedOn w:val="Standaard"/>
    <w:next w:val="Standaard"/>
    <w:link w:val="RRubriceringChar"/>
    <w:rsid w:val="00BB2DD4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BB2DD4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BB2DD4"/>
    <w:rPr>
      <w:b/>
      <w:sz w:val="14"/>
    </w:rPr>
  </w:style>
  <w:style w:type="paragraph" w:customStyle="1" w:styleId="RTabeltekst">
    <w:name w:val="R_Tabeltekst"/>
    <w:basedOn w:val="Standaard"/>
    <w:rsid w:val="00BB2DD4"/>
    <w:rPr>
      <w:sz w:val="14"/>
    </w:rPr>
  </w:style>
  <w:style w:type="paragraph" w:customStyle="1" w:styleId="RTitel">
    <w:name w:val="R_Titel"/>
    <w:basedOn w:val="Standaard"/>
    <w:next w:val="Standaard"/>
    <w:rsid w:val="00BB2DD4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BB2DD4"/>
    <w:rPr>
      <w:szCs w:val="18"/>
    </w:rPr>
  </w:style>
  <w:style w:type="character" w:customStyle="1" w:styleId="RVoetnootmarkering">
    <w:name w:val="R_Voetnootmarkering"/>
    <w:rsid w:val="00BB2DD4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BB2DD4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BB2DD4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BB2DD4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BB2DD4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BB2DD4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BB2DD4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BB2DD4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BB2DD4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BB2DD4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BB2DD4"/>
    <w:pPr>
      <w:keepLines/>
      <w:spacing w:line="90" w:lineRule="exact"/>
    </w:pPr>
    <w:rPr>
      <w:rFonts w:ascii="Verdana" w:hAnsi="Verdana"/>
      <w:sz w:val="9"/>
      <w:szCs w:val="9"/>
    </w:rPr>
  </w:style>
  <w:style w:type="table" w:styleId="Tabelraster">
    <w:name w:val="Table Grid"/>
    <w:basedOn w:val="Standaardtabel"/>
    <w:rsid w:val="00BB2DD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HStabel-koppen">
    <w:name w:val="RHS tabel - koppen"/>
    <w:basedOn w:val="Standaard"/>
    <w:link w:val="RHStabel-koppenChar"/>
    <w:rsid w:val="00BB2DD4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BB2DD4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BB2DD4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BB2DD4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BB2DD4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BB2DD4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BB2DD4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BB2DD4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BB2DD4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BB2DD4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gi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http://www.hetalternatief.org/Logo%20NIVEL.gif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C1A94E69D71DBC45A718A483EE3AAE4D" ma:contentTypeVersion="173" ma:contentTypeDescription="Content type for CT MeetInstrument" ma:contentTypeScope="" ma:versionID="87058ceee2f304198c000bdb9fcf9a5b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2006-12-31T23:00:00+00:00</Ontwikkeldatum>
    <Notities xmlns="fd2069cc-00ae-4f60-8ff8-57f81a5b98cd" xsi:nil="true"/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009516-7FE3-4964-AAFB-AC033BF901A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642497-0E3B-421E-893B-75C6933FE8E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C46A2B5-E34D-4BCF-B849-E54483FBC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8545EA-1D57-4441-9A50-6161F740662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D14BE4A-C5F1-417D-B5F6-47CEDC5E9AC2}">
  <ds:schemaRefs>
    <ds:schemaRef ds:uri="http://schemas.microsoft.com/sharepoint/v3"/>
    <ds:schemaRef ds:uri="fd2069cc-00ae-4f60-8ff8-57f81a5b98cd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56A56D87.dotm</Template>
  <TotalTime>0</TotalTime>
  <Pages>11</Pages>
  <Words>2604</Words>
  <Characters>14326</Characters>
  <Application>Microsoft Office Word</Application>
  <DocSecurity>0</DocSecurity>
  <Lines>119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Vragenlijst Ervaringen met de ziekenhuiszorg bij een totale heup- of knieoperatie (ziekenhuiszorg)</vt:lpstr>
    </vt:vector>
  </TitlesOfParts>
  <Company>Nivel</Company>
  <LinksUpToDate>false</LinksUpToDate>
  <CharactersWithSpaces>16897</CharactersWithSpaces>
  <SharedDoc>false</SharedDoc>
  <HLinks>
    <vt:vector size="6" baseType="variant">
      <vt:variant>
        <vt:i4>7667809</vt:i4>
      </vt:variant>
      <vt:variant>
        <vt:i4>-1</vt:i4>
      </vt:variant>
      <vt:variant>
        <vt:i4>1038</vt:i4>
      </vt:variant>
      <vt:variant>
        <vt:i4>1</vt:i4>
      </vt:variant>
      <vt:variant>
        <vt:lpwstr>http://www.hetalternatief.org/Logo%20NIVEL.gif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Vragenlijst Ervaringen met de ziekenhuiszorg bij een totale heup- of knieoperatie (ziekenhuiszorg)</dc:title>
  <dc:subject/>
  <dc:creator>user109</dc:creator>
  <cp:keywords/>
  <dc:description/>
  <cp:lastModifiedBy>Rijk, mw. J. de</cp:lastModifiedBy>
  <cp:revision>2</cp:revision>
  <cp:lastPrinted>2009-10-27T08:37:00Z</cp:lastPrinted>
  <dcterms:created xsi:type="dcterms:W3CDTF">2019-03-22T14:48:00Z</dcterms:created>
  <dcterms:modified xsi:type="dcterms:W3CDTF">2019-03-22T14:48:00Z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